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10422" w:rsidRPr="00C10422" w:rsidRDefault="00C10422" w:rsidP="00C10422">
      <w:pPr>
        <w:spacing w:beforeLines="35" w:before="109" w:afterLines="35" w:after="109" w:line="480" w:lineRule="exact"/>
        <w:ind w:firstLineChars="200" w:firstLine="681"/>
        <w:jc w:val="center"/>
        <w:rPr>
          <w:rFonts w:ascii="华文仿宋" w:eastAsia="华文仿宋" w:hAnsi="华文仿宋" w:hint="eastAsia"/>
          <w:b/>
          <w:color w:val="000000"/>
          <w:spacing w:val="10"/>
          <w:sz w:val="32"/>
          <w:szCs w:val="32"/>
        </w:rPr>
      </w:pPr>
      <w:r w:rsidRPr="00C10422">
        <w:rPr>
          <w:rFonts w:ascii="华文仿宋" w:eastAsia="华文仿宋" w:hAnsi="华文仿宋" w:hint="eastAsia"/>
          <w:b/>
          <w:color w:val="000000"/>
          <w:spacing w:val="10"/>
          <w:sz w:val="32"/>
          <w:szCs w:val="32"/>
        </w:rPr>
        <w:t>技术服务需求</w:t>
      </w:r>
    </w:p>
    <w:p w:rsidR="00DD690B" w:rsidRPr="00706140" w:rsidRDefault="00DD690B" w:rsidP="003C2F7B">
      <w:pPr>
        <w:spacing w:beforeLines="35" w:before="109" w:afterLines="35" w:after="109" w:line="480" w:lineRule="exact"/>
        <w:ind w:firstLineChars="200" w:firstLine="601"/>
        <w:jc w:val="left"/>
        <w:rPr>
          <w:rFonts w:ascii="华文仿宋" w:eastAsia="华文仿宋" w:hAnsi="华文仿宋"/>
          <w:b/>
          <w:color w:val="000000"/>
          <w:spacing w:val="10"/>
          <w:sz w:val="28"/>
          <w:szCs w:val="28"/>
        </w:rPr>
      </w:pPr>
      <w:r w:rsidRPr="00706140">
        <w:rPr>
          <w:rFonts w:ascii="华文仿宋" w:eastAsia="华文仿宋" w:hAnsi="华文仿宋" w:hint="eastAsia"/>
          <w:b/>
          <w:color w:val="000000"/>
          <w:spacing w:val="10"/>
          <w:sz w:val="28"/>
          <w:szCs w:val="28"/>
        </w:rPr>
        <w:t>一、项目简介</w:t>
      </w:r>
    </w:p>
    <w:p w:rsidR="00116139" w:rsidRPr="00CD6B64" w:rsidRDefault="00DD690B" w:rsidP="003C2F7B">
      <w:pPr>
        <w:spacing w:beforeLines="35" w:before="109" w:afterLines="35" w:after="109" w:line="480" w:lineRule="exact"/>
        <w:ind w:firstLineChars="200" w:firstLine="600"/>
        <w:jc w:val="left"/>
        <w:rPr>
          <w:rFonts w:ascii="华文仿宋" w:eastAsia="华文仿宋" w:hAnsi="华文仿宋"/>
          <w:bCs/>
          <w:color w:val="002060"/>
          <w:spacing w:val="10"/>
          <w:sz w:val="28"/>
          <w:szCs w:val="28"/>
        </w:rPr>
      </w:pPr>
      <w:r w:rsidRPr="00706140">
        <w:rPr>
          <w:rFonts w:ascii="华文仿宋" w:eastAsia="华文仿宋" w:hAnsi="华文仿宋" w:hint="eastAsia"/>
          <w:bCs/>
          <w:color w:val="000000"/>
          <w:spacing w:val="10"/>
          <w:sz w:val="28"/>
          <w:szCs w:val="28"/>
        </w:rPr>
        <w:t>北京华文学院</w:t>
      </w:r>
      <w:proofErr w:type="gramStart"/>
      <w:r w:rsidRPr="00706140">
        <w:rPr>
          <w:rFonts w:ascii="华文仿宋" w:eastAsia="华文仿宋" w:hAnsi="华文仿宋" w:hint="eastAsia"/>
          <w:bCs/>
          <w:color w:val="000000"/>
          <w:spacing w:val="10"/>
          <w:sz w:val="28"/>
          <w:szCs w:val="28"/>
        </w:rPr>
        <w:t>阜外校区</w:t>
      </w:r>
      <w:proofErr w:type="gramEnd"/>
      <w:r w:rsidRPr="00706140">
        <w:rPr>
          <w:rFonts w:ascii="华文仿宋" w:eastAsia="华文仿宋" w:hAnsi="华文仿宋" w:hint="eastAsia"/>
          <w:bCs/>
          <w:color w:val="000000"/>
          <w:spacing w:val="10"/>
          <w:sz w:val="28"/>
          <w:szCs w:val="28"/>
        </w:rPr>
        <w:t>学生公寓楼位于北京市西城区阜成门</w:t>
      </w:r>
      <w:r w:rsidRPr="00CD6B64">
        <w:rPr>
          <w:rFonts w:ascii="华文仿宋" w:eastAsia="华文仿宋" w:hAnsi="华文仿宋" w:hint="eastAsia"/>
          <w:bCs/>
          <w:color w:val="002060"/>
          <w:spacing w:val="10"/>
          <w:sz w:val="28"/>
          <w:szCs w:val="28"/>
        </w:rPr>
        <w:t>外大街39号，于1997年建成，建筑层数为地下二层、地上九层，总建筑面积17223.70m</w:t>
      </w:r>
      <w:r w:rsidRPr="00CD6B64">
        <w:rPr>
          <w:rFonts w:ascii="华文仿宋" w:eastAsia="华文仿宋" w:hAnsi="华文仿宋" w:hint="eastAsia"/>
          <w:bCs/>
          <w:color w:val="002060"/>
          <w:spacing w:val="10"/>
          <w:sz w:val="28"/>
          <w:szCs w:val="28"/>
          <w:vertAlign w:val="superscript"/>
        </w:rPr>
        <w:t>2</w:t>
      </w:r>
      <w:r w:rsidRPr="00CD6B64">
        <w:rPr>
          <w:rFonts w:ascii="华文仿宋" w:eastAsia="华文仿宋" w:hAnsi="华文仿宋" w:hint="eastAsia"/>
          <w:bCs/>
          <w:color w:val="002060"/>
          <w:spacing w:val="10"/>
          <w:sz w:val="28"/>
          <w:szCs w:val="28"/>
        </w:rPr>
        <w:t>，本次装修工程涉及的建筑面积14049.03 m</w:t>
      </w:r>
      <w:r w:rsidRPr="00CD6B64">
        <w:rPr>
          <w:rFonts w:ascii="华文仿宋" w:eastAsia="华文仿宋" w:hAnsi="华文仿宋" w:hint="eastAsia"/>
          <w:bCs/>
          <w:color w:val="002060"/>
          <w:spacing w:val="10"/>
          <w:sz w:val="28"/>
          <w:szCs w:val="28"/>
          <w:vertAlign w:val="superscript"/>
        </w:rPr>
        <w:t>2</w:t>
      </w:r>
      <w:r w:rsidRPr="00CD6B64">
        <w:rPr>
          <w:rFonts w:ascii="华文仿宋" w:eastAsia="华文仿宋" w:hAnsi="华文仿宋" w:hint="eastAsia"/>
          <w:bCs/>
          <w:color w:val="002060"/>
          <w:spacing w:val="10"/>
          <w:sz w:val="28"/>
          <w:szCs w:val="28"/>
        </w:rPr>
        <w:t>，工程建设投资3082.76万元，建设工期167天。</w:t>
      </w:r>
    </w:p>
    <w:p w:rsidR="007E5B68" w:rsidRPr="00706140" w:rsidRDefault="007E5B68" w:rsidP="00C10422">
      <w:pPr>
        <w:tabs>
          <w:tab w:val="left" w:pos="2268"/>
        </w:tabs>
        <w:spacing w:beforeLines="35" w:before="109" w:afterLines="35" w:after="109" w:line="480" w:lineRule="exact"/>
        <w:ind w:firstLineChars="200" w:firstLine="600"/>
        <w:jc w:val="left"/>
        <w:rPr>
          <w:rFonts w:ascii="华文仿宋" w:eastAsia="华文仿宋" w:hAnsi="华文仿宋"/>
          <w:bCs/>
          <w:color w:val="000000"/>
          <w:spacing w:val="10"/>
          <w:sz w:val="28"/>
          <w:szCs w:val="28"/>
        </w:rPr>
      </w:pPr>
      <w:r w:rsidRPr="00CD6B64">
        <w:rPr>
          <w:rFonts w:ascii="华文仿宋" w:eastAsia="华文仿宋" w:hAnsi="华文仿宋" w:hint="eastAsia"/>
          <w:bCs/>
          <w:color w:val="002060"/>
          <w:spacing w:val="10"/>
          <w:sz w:val="28"/>
          <w:szCs w:val="28"/>
        </w:rPr>
        <w:t>由于大楼建成初期是执行2</w:t>
      </w:r>
      <w:r w:rsidRPr="00706140">
        <w:rPr>
          <w:rFonts w:ascii="华文仿宋" w:eastAsia="华文仿宋" w:hAnsi="华文仿宋" w:hint="eastAsia"/>
          <w:bCs/>
          <w:color w:val="000000"/>
          <w:spacing w:val="10"/>
          <w:sz w:val="28"/>
          <w:szCs w:val="28"/>
        </w:rPr>
        <w:t>0年前的建筑规范标准，标准低、使用功能不全、设备设施陈旧。为了提升学院的整体形象，执行现行国家有关公共安全标准规范、提高本楼安全标准和留学生入住标准，需要对本楼升级改造和装修，给留学生创造一个安全、功能完善、环境良好的生活、学习环境。</w:t>
      </w:r>
    </w:p>
    <w:p w:rsidR="007E5B68" w:rsidRPr="00706140" w:rsidRDefault="007E5B68" w:rsidP="003C2F7B">
      <w:pPr>
        <w:spacing w:beforeLines="35" w:before="109" w:afterLines="35" w:after="109" w:line="480" w:lineRule="exact"/>
        <w:ind w:firstLineChars="200" w:firstLine="560"/>
        <w:jc w:val="left"/>
        <w:rPr>
          <w:rFonts w:ascii="华文仿宋" w:eastAsia="华文仿宋" w:hAnsi="华文仿宋"/>
          <w:sz w:val="28"/>
          <w:szCs w:val="28"/>
        </w:rPr>
      </w:pPr>
      <w:r w:rsidRPr="00706140">
        <w:rPr>
          <w:rFonts w:ascii="华文仿宋" w:eastAsia="华文仿宋" w:hAnsi="华文仿宋" w:hint="eastAsia"/>
          <w:sz w:val="28"/>
          <w:szCs w:val="28"/>
        </w:rPr>
        <w:t>本着投资少，合理使用，实惠大方的原则，同时为改善入住学生的住宿环境，对本工程进行装修改造后可达到现代化多功能学生公寓大楼的标准要求。</w:t>
      </w:r>
    </w:p>
    <w:p w:rsidR="007E5B68" w:rsidRPr="00C10422" w:rsidRDefault="007E5B68" w:rsidP="00C10422">
      <w:pPr>
        <w:pStyle w:val="a0"/>
        <w:ind w:firstLine="561"/>
        <w:rPr>
          <w:rFonts w:ascii="华文仿宋" w:eastAsia="华文仿宋" w:hAnsi="华文仿宋"/>
          <w:b/>
          <w:sz w:val="28"/>
          <w:szCs w:val="28"/>
        </w:rPr>
      </w:pPr>
      <w:r w:rsidRPr="00C10422">
        <w:rPr>
          <w:rFonts w:ascii="华文仿宋" w:eastAsia="华文仿宋" w:hAnsi="华文仿宋" w:hint="eastAsia"/>
          <w:b/>
          <w:sz w:val="28"/>
          <w:szCs w:val="28"/>
        </w:rPr>
        <w:t>二、装修改造工程内容</w:t>
      </w:r>
    </w:p>
    <w:p w:rsidR="007E5B68" w:rsidRPr="00CD6B64" w:rsidRDefault="007E5B68" w:rsidP="00CD6B64">
      <w:pPr>
        <w:pStyle w:val="a0"/>
        <w:ind w:firstLine="560"/>
        <w:rPr>
          <w:rFonts w:ascii="华文仿宋" w:eastAsia="华文仿宋" w:hAnsi="华文仿宋"/>
          <w:bCs/>
          <w:spacing w:val="10"/>
          <w:sz w:val="28"/>
          <w:szCs w:val="28"/>
        </w:rPr>
      </w:pPr>
      <w:r w:rsidRPr="00CD6B64">
        <w:rPr>
          <w:rFonts w:ascii="华文仿宋" w:eastAsia="华文仿宋" w:hAnsi="华文仿宋" w:hint="eastAsia"/>
          <w:sz w:val="28"/>
          <w:szCs w:val="28"/>
        </w:rPr>
        <w:t>1.装修改造内容包括1-6层</w:t>
      </w:r>
      <w:r w:rsidR="007F7EB5" w:rsidRPr="00CD6B64">
        <w:rPr>
          <w:rFonts w:ascii="华文仿宋" w:eastAsia="华文仿宋" w:hAnsi="华文仿宋" w:hint="eastAsia"/>
          <w:sz w:val="28"/>
          <w:szCs w:val="28"/>
        </w:rPr>
        <w:t>室内</w:t>
      </w:r>
      <w:r w:rsidRPr="00CD6B64">
        <w:rPr>
          <w:rFonts w:ascii="华文仿宋" w:eastAsia="华文仿宋" w:hAnsi="华文仿宋" w:hint="eastAsia"/>
          <w:bCs/>
          <w:spacing w:val="10"/>
          <w:sz w:val="28"/>
          <w:szCs w:val="28"/>
        </w:rPr>
        <w:t>装修工程、电气工程、给排水工程、通风空调工程</w:t>
      </w:r>
      <w:r w:rsidR="007F7EB5" w:rsidRPr="00CD6B64">
        <w:rPr>
          <w:rFonts w:ascii="华文仿宋" w:eastAsia="华文仿宋" w:hAnsi="华文仿宋" w:hint="eastAsia"/>
          <w:bCs/>
          <w:spacing w:val="10"/>
          <w:sz w:val="28"/>
          <w:szCs w:val="28"/>
        </w:rPr>
        <w:t>等</w:t>
      </w:r>
      <w:r w:rsidRPr="00CD6B64">
        <w:rPr>
          <w:rFonts w:ascii="华文仿宋" w:eastAsia="华文仿宋" w:hAnsi="华文仿宋" w:hint="eastAsia"/>
          <w:bCs/>
          <w:spacing w:val="10"/>
          <w:sz w:val="28"/>
          <w:szCs w:val="28"/>
        </w:rPr>
        <w:t>全部改造</w:t>
      </w:r>
      <w:r w:rsidR="007F7EB5" w:rsidRPr="00CD6B64">
        <w:rPr>
          <w:rFonts w:ascii="华文仿宋" w:eastAsia="华文仿宋" w:hAnsi="华文仿宋" w:hint="eastAsia"/>
          <w:bCs/>
          <w:spacing w:val="10"/>
          <w:sz w:val="28"/>
          <w:szCs w:val="28"/>
        </w:rPr>
        <w:t>工程</w:t>
      </w:r>
      <w:r w:rsidRPr="00CD6B64">
        <w:rPr>
          <w:rFonts w:ascii="华文仿宋" w:eastAsia="华文仿宋" w:hAnsi="华文仿宋" w:hint="eastAsia"/>
          <w:bCs/>
          <w:spacing w:val="10"/>
          <w:sz w:val="28"/>
          <w:szCs w:val="28"/>
        </w:rPr>
        <w:t>；</w:t>
      </w:r>
    </w:p>
    <w:p w:rsidR="007E5B68" w:rsidRPr="00CD6B64" w:rsidRDefault="007E5B68" w:rsidP="003C2F7B">
      <w:pPr>
        <w:spacing w:beforeLines="35" w:before="109" w:afterLines="35" w:after="109" w:line="480" w:lineRule="exact"/>
        <w:ind w:firstLineChars="200" w:firstLine="600"/>
        <w:jc w:val="left"/>
        <w:rPr>
          <w:rFonts w:ascii="华文仿宋" w:eastAsia="华文仿宋" w:hAnsi="华文仿宋"/>
          <w:bCs/>
          <w:spacing w:val="10"/>
          <w:sz w:val="28"/>
          <w:szCs w:val="28"/>
        </w:rPr>
      </w:pPr>
      <w:r w:rsidRPr="00CD6B64">
        <w:rPr>
          <w:rFonts w:ascii="华文仿宋" w:eastAsia="华文仿宋" w:hAnsi="华文仿宋" w:hint="eastAsia"/>
          <w:bCs/>
          <w:spacing w:val="10"/>
          <w:sz w:val="28"/>
          <w:szCs w:val="28"/>
        </w:rPr>
        <w:t>2.</w:t>
      </w:r>
      <w:r w:rsidRPr="00CD6B64">
        <w:rPr>
          <w:rFonts w:ascii="华文仿宋" w:eastAsia="华文仿宋" w:hAnsi="华文仿宋"/>
          <w:bCs/>
          <w:spacing w:val="10"/>
          <w:sz w:val="28"/>
          <w:szCs w:val="28"/>
        </w:rPr>
        <w:t xml:space="preserve"> 智能弱电工程：地下二层至地上六层信息网络、有线电视电话、监控系统、背景音乐广播系统、教室扩音系统、会议系统、舞台灯光系统等全部改造工程</w:t>
      </w:r>
      <w:r w:rsidRPr="00CD6B64">
        <w:rPr>
          <w:rFonts w:ascii="华文仿宋" w:eastAsia="华文仿宋" w:hAnsi="华文仿宋" w:hint="eastAsia"/>
          <w:bCs/>
          <w:spacing w:val="10"/>
          <w:sz w:val="28"/>
          <w:szCs w:val="28"/>
        </w:rPr>
        <w:t>；</w:t>
      </w:r>
    </w:p>
    <w:p w:rsidR="007E5B68" w:rsidRPr="00706140" w:rsidRDefault="007E5B68" w:rsidP="003C2F7B">
      <w:pPr>
        <w:spacing w:beforeLines="35" w:before="109" w:afterLines="35" w:after="109" w:line="480" w:lineRule="exact"/>
        <w:ind w:firstLineChars="200" w:firstLine="560"/>
        <w:jc w:val="left"/>
        <w:rPr>
          <w:rFonts w:ascii="华文仿宋" w:eastAsia="华文仿宋" w:hAnsi="华文仿宋"/>
          <w:bCs/>
          <w:color w:val="000000"/>
          <w:spacing w:val="10"/>
          <w:sz w:val="28"/>
          <w:szCs w:val="28"/>
        </w:rPr>
      </w:pPr>
      <w:r w:rsidRPr="00CD6B64">
        <w:rPr>
          <w:rFonts w:ascii="华文仿宋" w:eastAsia="华文仿宋" w:hAnsi="华文仿宋" w:hint="eastAsia"/>
          <w:sz w:val="28"/>
          <w:szCs w:val="28"/>
        </w:rPr>
        <w:t>3.</w:t>
      </w:r>
      <w:r w:rsidRPr="00CD6B64">
        <w:rPr>
          <w:rFonts w:ascii="华文仿宋" w:eastAsia="华文仿宋" w:hAnsi="华文仿宋" w:hint="eastAsia"/>
          <w:bCs/>
          <w:spacing w:val="10"/>
          <w:sz w:val="28"/>
          <w:szCs w:val="28"/>
        </w:rPr>
        <w:t xml:space="preserve"> 消防工程：地下二层至地上六层</w:t>
      </w:r>
      <w:r w:rsidRPr="00706140">
        <w:rPr>
          <w:rFonts w:ascii="华文仿宋" w:eastAsia="华文仿宋" w:hAnsi="华文仿宋" w:hint="eastAsia"/>
          <w:bCs/>
          <w:color w:val="000000"/>
          <w:spacing w:val="10"/>
          <w:sz w:val="28"/>
          <w:szCs w:val="28"/>
        </w:rPr>
        <w:t>全部消防系统改造工程；</w:t>
      </w:r>
    </w:p>
    <w:p w:rsidR="007E5B68" w:rsidRPr="00706140" w:rsidRDefault="007E5B68" w:rsidP="00706140">
      <w:pPr>
        <w:pStyle w:val="a0"/>
        <w:ind w:firstLine="560"/>
        <w:rPr>
          <w:rFonts w:ascii="华文仿宋" w:eastAsia="华文仿宋" w:hAnsi="华文仿宋"/>
          <w:bCs/>
          <w:color w:val="000000"/>
          <w:spacing w:val="10"/>
          <w:sz w:val="28"/>
          <w:szCs w:val="28"/>
        </w:rPr>
      </w:pPr>
      <w:r w:rsidRPr="00706140">
        <w:rPr>
          <w:rFonts w:ascii="华文仿宋" w:eastAsia="华文仿宋" w:hAnsi="华文仿宋" w:hint="eastAsia"/>
          <w:sz w:val="28"/>
          <w:szCs w:val="28"/>
        </w:rPr>
        <w:t>4．</w:t>
      </w:r>
      <w:r w:rsidRPr="00706140">
        <w:rPr>
          <w:rFonts w:ascii="华文仿宋" w:eastAsia="华文仿宋" w:hAnsi="华文仿宋" w:hint="eastAsia"/>
          <w:bCs/>
          <w:color w:val="000000"/>
          <w:spacing w:val="10"/>
          <w:sz w:val="28"/>
          <w:szCs w:val="28"/>
        </w:rPr>
        <w:t>更换屋顶太阳能生活热水系统；</w:t>
      </w:r>
    </w:p>
    <w:p w:rsidR="007E5B68" w:rsidRPr="00706140" w:rsidRDefault="007E5B68" w:rsidP="00706140">
      <w:pPr>
        <w:pStyle w:val="a0"/>
        <w:ind w:firstLine="600"/>
        <w:rPr>
          <w:rFonts w:ascii="华文仿宋" w:eastAsia="华文仿宋" w:hAnsi="华文仿宋"/>
          <w:bCs/>
          <w:color w:val="000000"/>
          <w:spacing w:val="10"/>
          <w:sz w:val="28"/>
          <w:szCs w:val="28"/>
        </w:rPr>
      </w:pPr>
      <w:r w:rsidRPr="00706140">
        <w:rPr>
          <w:rFonts w:ascii="华文仿宋" w:eastAsia="华文仿宋" w:hAnsi="华文仿宋" w:hint="eastAsia"/>
          <w:bCs/>
          <w:color w:val="000000"/>
          <w:spacing w:val="10"/>
          <w:sz w:val="28"/>
          <w:szCs w:val="28"/>
        </w:rPr>
        <w:t>5. 室内家具、厨房设备、健身器材等采购、安装。</w:t>
      </w:r>
    </w:p>
    <w:p w:rsidR="00F0580F" w:rsidRPr="00706140" w:rsidRDefault="00F0580F" w:rsidP="00706140">
      <w:pPr>
        <w:pStyle w:val="a0"/>
        <w:ind w:firstLine="600"/>
        <w:rPr>
          <w:rFonts w:ascii="华文仿宋" w:eastAsia="华文仿宋" w:hAnsi="华文仿宋" w:cs="宋体"/>
          <w:b/>
          <w:kern w:val="0"/>
          <w:sz w:val="28"/>
          <w:szCs w:val="28"/>
        </w:rPr>
      </w:pPr>
      <w:r w:rsidRPr="00706140">
        <w:rPr>
          <w:rFonts w:ascii="华文仿宋" w:eastAsia="华文仿宋" w:hAnsi="华文仿宋" w:hint="eastAsia"/>
          <w:bCs/>
          <w:color w:val="000000"/>
          <w:spacing w:val="10"/>
          <w:sz w:val="28"/>
          <w:szCs w:val="28"/>
        </w:rPr>
        <w:t>三、</w:t>
      </w:r>
      <w:r w:rsidRPr="00706140">
        <w:rPr>
          <w:rFonts w:ascii="华文仿宋" w:eastAsia="华文仿宋" w:hAnsi="华文仿宋" w:cs="宋体" w:hint="eastAsia"/>
          <w:b/>
          <w:kern w:val="0"/>
          <w:sz w:val="28"/>
          <w:szCs w:val="28"/>
        </w:rPr>
        <w:t>咨询服务内容</w:t>
      </w:r>
    </w:p>
    <w:p w:rsidR="00F0580F" w:rsidRPr="00706140" w:rsidRDefault="00F0580F" w:rsidP="00706140">
      <w:pPr>
        <w:ind w:firstLineChars="200" w:firstLine="560"/>
        <w:rPr>
          <w:rFonts w:ascii="华文仿宋" w:eastAsia="华文仿宋" w:hAnsi="华文仿宋"/>
          <w:sz w:val="28"/>
          <w:szCs w:val="28"/>
        </w:rPr>
      </w:pPr>
      <w:r w:rsidRPr="00706140">
        <w:rPr>
          <w:rFonts w:ascii="华文仿宋" w:eastAsia="华文仿宋" w:hAnsi="华文仿宋" w:hint="eastAsia"/>
          <w:sz w:val="28"/>
          <w:szCs w:val="28"/>
        </w:rPr>
        <w:t>负责从项目现阶段开始至工程竣工验收整个过程中对全部经济</w:t>
      </w:r>
      <w:r w:rsidRPr="00706140">
        <w:rPr>
          <w:rFonts w:ascii="华文仿宋" w:eastAsia="华文仿宋" w:hAnsi="华文仿宋" w:hint="eastAsia"/>
          <w:sz w:val="28"/>
          <w:szCs w:val="28"/>
        </w:rPr>
        <w:lastRenderedPageBreak/>
        <w:t>活动的真实性、合法性和效益性所进行的事前、事中、事后造价咨询服务，即进行建设项目全过程造价控制。具体内容如下：</w:t>
      </w:r>
    </w:p>
    <w:p w:rsidR="00F0580F" w:rsidRPr="00C10422" w:rsidRDefault="00C10422" w:rsidP="00C10422">
      <w:pPr>
        <w:ind w:firstLineChars="200" w:firstLine="561"/>
        <w:rPr>
          <w:rFonts w:ascii="华文仿宋" w:eastAsia="华文仿宋" w:hAnsi="华文仿宋"/>
          <w:b/>
          <w:sz w:val="28"/>
          <w:szCs w:val="28"/>
        </w:rPr>
      </w:pPr>
      <w:r>
        <w:rPr>
          <w:rFonts w:ascii="华文仿宋" w:eastAsia="华文仿宋" w:hAnsi="华文仿宋" w:hint="eastAsia"/>
          <w:b/>
          <w:sz w:val="28"/>
          <w:szCs w:val="28"/>
        </w:rPr>
        <w:t>（一）</w:t>
      </w:r>
      <w:r w:rsidR="00F0580F" w:rsidRPr="00C10422">
        <w:rPr>
          <w:rFonts w:ascii="华文仿宋" w:eastAsia="华文仿宋" w:hAnsi="华文仿宋" w:hint="eastAsia"/>
          <w:b/>
          <w:sz w:val="28"/>
          <w:szCs w:val="28"/>
        </w:rPr>
        <w:t>设计阶段</w:t>
      </w:r>
    </w:p>
    <w:p w:rsidR="00F0580F" w:rsidRPr="00706140" w:rsidRDefault="00F0580F" w:rsidP="00706140">
      <w:pPr>
        <w:widowControl/>
        <w:ind w:firstLineChars="200" w:firstLine="560"/>
        <w:jc w:val="left"/>
        <w:rPr>
          <w:rFonts w:ascii="华文仿宋" w:eastAsia="华文仿宋" w:hAnsi="华文仿宋" w:cs="宋体"/>
          <w:color w:val="000000"/>
          <w:kern w:val="0"/>
          <w:sz w:val="28"/>
          <w:szCs w:val="28"/>
        </w:rPr>
      </w:pPr>
      <w:r w:rsidRPr="00706140">
        <w:rPr>
          <w:rFonts w:ascii="华文仿宋" w:eastAsia="华文仿宋" w:hAnsi="华文仿宋" w:cs="宋体" w:hint="eastAsia"/>
          <w:color w:val="000000"/>
          <w:kern w:val="0"/>
          <w:sz w:val="28"/>
          <w:szCs w:val="28"/>
        </w:rPr>
        <w:t>1. 根据批复的</w:t>
      </w:r>
      <w:r w:rsidRPr="00706140">
        <w:rPr>
          <w:rFonts w:ascii="华文仿宋" w:eastAsia="华文仿宋" w:hAnsi="华文仿宋" w:cs="宋体" w:hint="eastAsia"/>
          <w:bCs/>
          <w:color w:val="000000"/>
          <w:kern w:val="0"/>
          <w:sz w:val="28"/>
          <w:szCs w:val="28"/>
        </w:rPr>
        <w:t>项目投资概算，</w:t>
      </w:r>
      <w:r w:rsidRPr="00706140">
        <w:rPr>
          <w:rFonts w:ascii="华文仿宋" w:eastAsia="华文仿宋" w:hAnsi="华文仿宋" w:cs="宋体" w:hint="eastAsia"/>
          <w:color w:val="000000"/>
          <w:kern w:val="0"/>
          <w:sz w:val="28"/>
          <w:szCs w:val="28"/>
        </w:rPr>
        <w:t>参与设计调整，确保工程设计符合成本效益。按</w:t>
      </w:r>
      <w:r w:rsidRPr="00706140">
        <w:rPr>
          <w:rFonts w:ascii="华文仿宋" w:eastAsia="华文仿宋" w:hAnsi="华文仿宋" w:cs="宋体" w:hint="eastAsia"/>
          <w:bCs/>
          <w:color w:val="000000"/>
          <w:kern w:val="0"/>
          <w:sz w:val="28"/>
          <w:szCs w:val="28"/>
        </w:rPr>
        <w:t>照建设单位</w:t>
      </w:r>
      <w:r w:rsidRPr="00706140">
        <w:rPr>
          <w:rFonts w:ascii="华文仿宋" w:eastAsia="华文仿宋" w:hAnsi="华文仿宋" w:cs="宋体" w:hint="eastAsia"/>
          <w:color w:val="000000"/>
          <w:kern w:val="0"/>
          <w:sz w:val="28"/>
          <w:szCs w:val="28"/>
        </w:rPr>
        <w:t>要求的时间及其他要求审核调整后的预算（</w:t>
      </w:r>
      <w:proofErr w:type="gramStart"/>
      <w:r w:rsidRPr="00706140">
        <w:rPr>
          <w:rFonts w:ascii="华文仿宋" w:eastAsia="华文仿宋" w:hAnsi="华文仿宋" w:cs="宋体" w:hint="eastAsia"/>
          <w:color w:val="000000"/>
          <w:kern w:val="0"/>
          <w:sz w:val="28"/>
          <w:szCs w:val="28"/>
        </w:rPr>
        <w:t>含设计</w:t>
      </w:r>
      <w:proofErr w:type="gramEnd"/>
      <w:r w:rsidRPr="00706140">
        <w:rPr>
          <w:rFonts w:ascii="华文仿宋" w:eastAsia="华文仿宋" w:hAnsi="华文仿宋" w:cs="宋体" w:hint="eastAsia"/>
          <w:color w:val="000000"/>
          <w:kern w:val="0"/>
          <w:sz w:val="28"/>
          <w:szCs w:val="28"/>
        </w:rPr>
        <w:t>图纸修改）、调整意见及合理化建议；</w:t>
      </w:r>
    </w:p>
    <w:p w:rsidR="00F0580F" w:rsidRPr="00706140" w:rsidRDefault="00F0580F" w:rsidP="00706140">
      <w:pPr>
        <w:widowControl/>
        <w:ind w:firstLineChars="200" w:firstLine="560"/>
        <w:jc w:val="left"/>
        <w:rPr>
          <w:rFonts w:ascii="华文仿宋" w:eastAsia="华文仿宋" w:hAnsi="华文仿宋" w:cs="宋体"/>
          <w:color w:val="000000"/>
          <w:kern w:val="0"/>
          <w:sz w:val="28"/>
          <w:szCs w:val="28"/>
        </w:rPr>
      </w:pPr>
      <w:r w:rsidRPr="00706140">
        <w:rPr>
          <w:rFonts w:ascii="华文仿宋" w:eastAsia="华文仿宋" w:hAnsi="华文仿宋" w:cs="宋体" w:hint="eastAsia"/>
          <w:color w:val="000000"/>
          <w:kern w:val="0"/>
          <w:sz w:val="28"/>
          <w:szCs w:val="28"/>
        </w:rPr>
        <w:t>2. 参与涉及造价的工作和相关会议;</w:t>
      </w:r>
    </w:p>
    <w:p w:rsidR="00F0580F" w:rsidRPr="00706140" w:rsidRDefault="00F0580F" w:rsidP="00706140">
      <w:pPr>
        <w:widowControl/>
        <w:numPr>
          <w:ins w:id="0" w:author="曹纪伟" w:date="2010-12-03T15:17:00Z"/>
        </w:numPr>
        <w:ind w:firstLineChars="200" w:firstLine="560"/>
        <w:jc w:val="left"/>
        <w:rPr>
          <w:rFonts w:ascii="华文仿宋" w:eastAsia="华文仿宋" w:hAnsi="华文仿宋" w:cs="宋体"/>
          <w:color w:val="000000"/>
          <w:kern w:val="0"/>
          <w:sz w:val="28"/>
          <w:szCs w:val="28"/>
        </w:rPr>
      </w:pPr>
      <w:r w:rsidRPr="00706140">
        <w:rPr>
          <w:rFonts w:ascii="华文仿宋" w:eastAsia="华文仿宋" w:hAnsi="华文仿宋" w:cs="宋体" w:hint="eastAsia"/>
          <w:color w:val="000000"/>
          <w:kern w:val="0"/>
          <w:sz w:val="28"/>
          <w:szCs w:val="28"/>
        </w:rPr>
        <w:t>3.提供材料选样和材料的造价审核意见；</w:t>
      </w:r>
    </w:p>
    <w:p w:rsidR="00F0580F" w:rsidRPr="00706140" w:rsidRDefault="00F0580F" w:rsidP="00706140">
      <w:pPr>
        <w:widowControl/>
        <w:ind w:firstLineChars="200" w:firstLine="560"/>
        <w:jc w:val="left"/>
        <w:rPr>
          <w:rFonts w:ascii="华文仿宋" w:eastAsia="华文仿宋" w:hAnsi="华文仿宋" w:cs="宋体"/>
          <w:color w:val="000000"/>
          <w:kern w:val="0"/>
          <w:sz w:val="28"/>
          <w:szCs w:val="28"/>
        </w:rPr>
      </w:pPr>
      <w:r w:rsidRPr="00706140">
        <w:rPr>
          <w:rFonts w:ascii="华文仿宋" w:eastAsia="华文仿宋" w:hAnsi="华文仿宋" w:cs="宋体" w:hint="eastAsia"/>
          <w:color w:val="000000"/>
          <w:kern w:val="0"/>
          <w:sz w:val="28"/>
          <w:szCs w:val="28"/>
        </w:rPr>
        <w:t>4. 向建设单位提供综合性成本建议，包括提出一些设计变更建议，保证在批准的限额内进行设计。</w:t>
      </w:r>
    </w:p>
    <w:p w:rsidR="00F0580F" w:rsidRPr="00C10422" w:rsidRDefault="00C10422" w:rsidP="00C10422">
      <w:pPr>
        <w:ind w:firstLineChars="208" w:firstLine="583"/>
        <w:rPr>
          <w:rFonts w:ascii="华文仿宋" w:eastAsia="华文仿宋" w:hAnsi="华文仿宋"/>
          <w:b/>
          <w:sz w:val="28"/>
          <w:szCs w:val="28"/>
        </w:rPr>
      </w:pPr>
      <w:r>
        <w:rPr>
          <w:rFonts w:ascii="华文仿宋" w:eastAsia="华文仿宋" w:hAnsi="华文仿宋" w:hint="eastAsia"/>
          <w:b/>
          <w:sz w:val="28"/>
          <w:szCs w:val="28"/>
        </w:rPr>
        <w:t>（二）</w:t>
      </w:r>
      <w:r w:rsidRPr="00C10422">
        <w:rPr>
          <w:rFonts w:ascii="华文仿宋" w:eastAsia="华文仿宋" w:hAnsi="华文仿宋" w:hint="eastAsia"/>
          <w:b/>
          <w:sz w:val="28"/>
          <w:szCs w:val="28"/>
        </w:rPr>
        <w:t>招投标阶段</w:t>
      </w:r>
    </w:p>
    <w:p w:rsidR="00F0580F" w:rsidRPr="00706140" w:rsidRDefault="00F0580F" w:rsidP="00706140">
      <w:pPr>
        <w:widowControl/>
        <w:ind w:firstLineChars="200" w:firstLine="560"/>
        <w:jc w:val="left"/>
        <w:rPr>
          <w:rFonts w:ascii="华文仿宋" w:eastAsia="华文仿宋" w:hAnsi="华文仿宋" w:cs="宋体"/>
          <w:color w:val="000000"/>
          <w:kern w:val="0"/>
          <w:sz w:val="28"/>
          <w:szCs w:val="28"/>
        </w:rPr>
      </w:pPr>
      <w:r w:rsidRPr="00706140">
        <w:rPr>
          <w:rFonts w:ascii="华文仿宋" w:eastAsia="华文仿宋" w:hAnsi="华文仿宋" w:cs="宋体" w:hint="eastAsia"/>
          <w:color w:val="000000"/>
          <w:kern w:val="0"/>
          <w:sz w:val="28"/>
          <w:szCs w:val="28"/>
        </w:rPr>
        <w:t>1.根据施工图编制</w:t>
      </w:r>
      <w:r w:rsidRPr="00706140">
        <w:rPr>
          <w:rFonts w:ascii="华文仿宋" w:eastAsia="华文仿宋" w:hAnsi="华文仿宋" w:hint="eastAsia"/>
          <w:sz w:val="28"/>
          <w:szCs w:val="28"/>
        </w:rPr>
        <w:t>工程量清单和招标控制价；</w:t>
      </w:r>
    </w:p>
    <w:p w:rsidR="00F0580F" w:rsidRPr="00706140" w:rsidRDefault="00F0580F" w:rsidP="00706140">
      <w:pPr>
        <w:widowControl/>
        <w:ind w:firstLineChars="200" w:firstLine="560"/>
        <w:jc w:val="left"/>
        <w:rPr>
          <w:rFonts w:ascii="华文仿宋" w:eastAsia="华文仿宋" w:hAnsi="华文仿宋" w:cs="宋体"/>
          <w:color w:val="000000"/>
          <w:kern w:val="0"/>
          <w:sz w:val="28"/>
          <w:szCs w:val="28"/>
        </w:rPr>
      </w:pPr>
      <w:r w:rsidRPr="00706140">
        <w:rPr>
          <w:rFonts w:ascii="华文仿宋" w:eastAsia="华文仿宋" w:hAnsi="华文仿宋" w:cs="宋体" w:hint="eastAsia"/>
          <w:color w:val="000000"/>
          <w:kern w:val="0"/>
          <w:sz w:val="28"/>
          <w:szCs w:val="28"/>
        </w:rPr>
        <w:t>2.审核</w:t>
      </w:r>
      <w:r w:rsidRPr="00706140">
        <w:rPr>
          <w:rFonts w:ascii="华文仿宋" w:eastAsia="华文仿宋" w:hAnsi="华文仿宋" w:cs="宋体" w:hint="eastAsia"/>
          <w:kern w:val="0"/>
          <w:sz w:val="28"/>
          <w:szCs w:val="28"/>
        </w:rPr>
        <w:t>招标文件</w:t>
      </w:r>
      <w:r w:rsidRPr="00706140">
        <w:rPr>
          <w:rFonts w:ascii="华文仿宋" w:eastAsia="华文仿宋" w:hAnsi="华文仿宋" w:cs="宋体" w:hint="eastAsia"/>
          <w:color w:val="000000"/>
          <w:kern w:val="0"/>
          <w:sz w:val="28"/>
          <w:szCs w:val="28"/>
        </w:rPr>
        <w:t>：审核经济标部分，分析、审查及汇总标书报价内容，核对单价和总标价的计算，负责标后经济标部分的澄清；</w:t>
      </w:r>
    </w:p>
    <w:p w:rsidR="00F0580F" w:rsidRPr="00706140" w:rsidRDefault="00F0580F" w:rsidP="00706140">
      <w:pPr>
        <w:widowControl/>
        <w:ind w:firstLineChars="200" w:firstLine="560"/>
        <w:jc w:val="left"/>
        <w:rPr>
          <w:rFonts w:ascii="华文仿宋" w:eastAsia="华文仿宋" w:hAnsi="华文仿宋" w:cs="宋体"/>
          <w:color w:val="000000"/>
          <w:kern w:val="0"/>
          <w:sz w:val="28"/>
          <w:szCs w:val="28"/>
        </w:rPr>
      </w:pPr>
      <w:r w:rsidRPr="00706140">
        <w:rPr>
          <w:rFonts w:ascii="华文仿宋" w:eastAsia="华文仿宋" w:hAnsi="华文仿宋" w:cs="宋体" w:hint="eastAsia"/>
          <w:color w:val="000000"/>
          <w:kern w:val="0"/>
          <w:sz w:val="28"/>
          <w:szCs w:val="28"/>
        </w:rPr>
        <w:t>3.负责对该项目的各类合同文件的审核工作，包括施工合同、服务合同和物资采购合同。提出合同文件的审核意见。</w:t>
      </w:r>
    </w:p>
    <w:p w:rsidR="00F0580F" w:rsidRPr="00C10422" w:rsidRDefault="00C10422" w:rsidP="00C10422">
      <w:pPr>
        <w:ind w:firstLineChars="200" w:firstLine="561"/>
        <w:rPr>
          <w:rFonts w:ascii="华文仿宋" w:eastAsia="华文仿宋" w:hAnsi="华文仿宋"/>
          <w:b/>
          <w:sz w:val="28"/>
          <w:szCs w:val="28"/>
        </w:rPr>
      </w:pPr>
      <w:r>
        <w:rPr>
          <w:rFonts w:ascii="华文仿宋" w:eastAsia="华文仿宋" w:hAnsi="华文仿宋" w:hint="eastAsia"/>
          <w:b/>
          <w:sz w:val="28"/>
          <w:szCs w:val="28"/>
        </w:rPr>
        <w:t>（三）</w:t>
      </w:r>
      <w:r w:rsidRPr="00C10422">
        <w:rPr>
          <w:rFonts w:ascii="华文仿宋" w:eastAsia="华文仿宋" w:hAnsi="华文仿宋" w:hint="eastAsia"/>
          <w:b/>
          <w:sz w:val="28"/>
          <w:szCs w:val="28"/>
        </w:rPr>
        <w:t>施工阶段</w:t>
      </w:r>
    </w:p>
    <w:p w:rsidR="00F0580F" w:rsidRPr="00706140" w:rsidRDefault="00F0580F" w:rsidP="00706140">
      <w:pPr>
        <w:widowControl/>
        <w:ind w:firstLineChars="200" w:firstLine="560"/>
        <w:jc w:val="left"/>
        <w:rPr>
          <w:rFonts w:ascii="华文仿宋" w:eastAsia="华文仿宋" w:hAnsi="华文仿宋" w:cs="宋体"/>
          <w:color w:val="000000"/>
          <w:kern w:val="0"/>
          <w:sz w:val="28"/>
          <w:szCs w:val="28"/>
        </w:rPr>
      </w:pPr>
      <w:r w:rsidRPr="00706140">
        <w:rPr>
          <w:rFonts w:ascii="华文仿宋" w:eastAsia="华文仿宋" w:hAnsi="华文仿宋" w:cs="宋体" w:hint="eastAsia"/>
          <w:color w:val="000000"/>
          <w:kern w:val="0"/>
          <w:sz w:val="28"/>
          <w:szCs w:val="28"/>
        </w:rPr>
        <w:t>1.根据合同和项目实施的实际情况，对各参建单位的工程预付款、进度款付款情况进行审核，参与形象进度验收，对形象进度拨款进行控制，杜绝</w:t>
      </w:r>
      <w:proofErr w:type="gramStart"/>
      <w:r w:rsidRPr="00706140">
        <w:rPr>
          <w:rFonts w:ascii="华文仿宋" w:eastAsia="华文仿宋" w:hAnsi="华文仿宋" w:cs="宋体" w:hint="eastAsia"/>
          <w:color w:val="000000"/>
          <w:kern w:val="0"/>
          <w:sz w:val="28"/>
          <w:szCs w:val="28"/>
        </w:rPr>
        <w:t>出现超付工程</w:t>
      </w:r>
      <w:proofErr w:type="gramEnd"/>
      <w:r w:rsidRPr="00706140">
        <w:rPr>
          <w:rFonts w:ascii="华文仿宋" w:eastAsia="华文仿宋" w:hAnsi="华文仿宋" w:cs="宋体" w:hint="eastAsia"/>
          <w:color w:val="000000"/>
          <w:kern w:val="0"/>
          <w:sz w:val="28"/>
          <w:szCs w:val="28"/>
        </w:rPr>
        <w:t>款现象。</w:t>
      </w:r>
    </w:p>
    <w:p w:rsidR="00F0580F" w:rsidRPr="00706140" w:rsidRDefault="00F0580F" w:rsidP="00706140">
      <w:pPr>
        <w:widowControl/>
        <w:ind w:firstLineChars="200" w:firstLine="560"/>
        <w:jc w:val="left"/>
        <w:rPr>
          <w:rFonts w:ascii="华文仿宋" w:eastAsia="华文仿宋" w:hAnsi="华文仿宋" w:cs="宋体"/>
          <w:color w:val="000000"/>
          <w:kern w:val="0"/>
          <w:sz w:val="28"/>
          <w:szCs w:val="28"/>
        </w:rPr>
      </w:pPr>
      <w:r w:rsidRPr="00706140">
        <w:rPr>
          <w:rFonts w:ascii="华文仿宋" w:eastAsia="华文仿宋" w:hAnsi="华文仿宋" w:cs="宋体" w:hint="eastAsia"/>
          <w:color w:val="000000"/>
          <w:kern w:val="0"/>
          <w:sz w:val="28"/>
          <w:szCs w:val="28"/>
        </w:rPr>
        <w:t>2、对变更洽商和索赔费用等相关投资控制工作进行全面认真审核，提出审核意见。协助建设单位及时</w:t>
      </w:r>
      <w:proofErr w:type="gramStart"/>
      <w:r w:rsidRPr="00706140">
        <w:rPr>
          <w:rFonts w:ascii="华文仿宋" w:eastAsia="华文仿宋" w:hAnsi="华文仿宋" w:cs="宋体" w:hint="eastAsia"/>
          <w:color w:val="000000"/>
          <w:kern w:val="0"/>
          <w:sz w:val="28"/>
          <w:szCs w:val="28"/>
        </w:rPr>
        <w:t>审核因</w:t>
      </w:r>
      <w:proofErr w:type="gramEnd"/>
      <w:r w:rsidRPr="00706140">
        <w:rPr>
          <w:rFonts w:ascii="华文仿宋" w:eastAsia="华文仿宋" w:hAnsi="华文仿宋" w:cs="宋体" w:hint="eastAsia"/>
          <w:color w:val="000000"/>
          <w:kern w:val="0"/>
          <w:sz w:val="28"/>
          <w:szCs w:val="28"/>
        </w:rPr>
        <w:t>设计变更、现场签证和</w:t>
      </w:r>
      <w:r w:rsidRPr="00706140">
        <w:rPr>
          <w:rFonts w:ascii="华文仿宋" w:eastAsia="华文仿宋" w:hAnsi="华文仿宋" w:cs="宋体" w:hint="eastAsia"/>
          <w:color w:val="000000"/>
          <w:kern w:val="0"/>
          <w:sz w:val="28"/>
          <w:szCs w:val="28"/>
        </w:rPr>
        <w:lastRenderedPageBreak/>
        <w:t>经济洽商等发生的费用，相应调整预算控制目标，协助建设单位与承包商进行以上工作的谈判，并最终达成一致意见。</w:t>
      </w:r>
    </w:p>
    <w:p w:rsidR="00F0580F" w:rsidRPr="00706140" w:rsidRDefault="00F0580F" w:rsidP="00706140">
      <w:pPr>
        <w:widowControl/>
        <w:ind w:firstLineChars="200" w:firstLine="560"/>
        <w:jc w:val="left"/>
        <w:rPr>
          <w:rFonts w:ascii="华文仿宋" w:eastAsia="华文仿宋" w:hAnsi="华文仿宋" w:cs="宋体"/>
          <w:color w:val="000000"/>
          <w:kern w:val="0"/>
          <w:sz w:val="28"/>
          <w:szCs w:val="28"/>
        </w:rPr>
      </w:pPr>
      <w:r w:rsidRPr="00706140">
        <w:rPr>
          <w:rFonts w:ascii="华文仿宋" w:eastAsia="华文仿宋" w:hAnsi="华文仿宋" w:cs="宋体" w:hint="eastAsia"/>
          <w:color w:val="000000"/>
          <w:kern w:val="0"/>
          <w:sz w:val="28"/>
          <w:szCs w:val="28"/>
        </w:rPr>
        <w:t>3、对暂定金额、材料设备暂估价、专业工程暂估价的报价提出审核意见，对涉及该项目的主要设备和材料进行市场询价，对暂估价材料和设备进行审核与确认，合理确定工程造价；</w:t>
      </w:r>
    </w:p>
    <w:p w:rsidR="00F0580F" w:rsidRPr="00706140" w:rsidRDefault="00F0580F" w:rsidP="00706140">
      <w:pPr>
        <w:spacing w:line="360" w:lineRule="auto"/>
        <w:ind w:firstLineChars="200" w:firstLine="560"/>
        <w:rPr>
          <w:rFonts w:ascii="华文仿宋" w:eastAsia="华文仿宋" w:hAnsi="华文仿宋"/>
          <w:color w:val="000000"/>
          <w:sz w:val="28"/>
          <w:szCs w:val="28"/>
        </w:rPr>
      </w:pPr>
      <w:r w:rsidRPr="00706140">
        <w:rPr>
          <w:rFonts w:ascii="华文仿宋" w:eastAsia="华文仿宋" w:hAnsi="华文仿宋" w:cs="宋体" w:hint="eastAsia"/>
          <w:color w:val="000000"/>
          <w:kern w:val="0"/>
          <w:sz w:val="28"/>
          <w:szCs w:val="28"/>
        </w:rPr>
        <w:t>4、参与施工现场工程例会、图纸会审及与现场工程实物计量及与投资控制有关的专题会，参与有关工程造价和合同条款的工程会议；</w:t>
      </w:r>
      <w:r w:rsidRPr="00706140">
        <w:rPr>
          <w:rFonts w:ascii="华文仿宋" w:eastAsia="华文仿宋" w:hAnsi="华文仿宋"/>
          <w:color w:val="000000"/>
          <w:sz w:val="28"/>
          <w:szCs w:val="28"/>
        </w:rPr>
        <w:t xml:space="preserve"> </w:t>
      </w:r>
    </w:p>
    <w:p w:rsidR="00F0580F" w:rsidRPr="00C10422" w:rsidRDefault="00C10422" w:rsidP="00C10422">
      <w:pPr>
        <w:widowControl/>
        <w:ind w:firstLineChars="198" w:firstLine="555"/>
        <w:jc w:val="left"/>
        <w:rPr>
          <w:rFonts w:ascii="华文仿宋" w:eastAsia="华文仿宋" w:hAnsi="华文仿宋" w:cs="宋体"/>
          <w:b/>
          <w:kern w:val="0"/>
          <w:sz w:val="28"/>
          <w:szCs w:val="28"/>
        </w:rPr>
      </w:pPr>
      <w:r>
        <w:rPr>
          <w:rFonts w:ascii="华文仿宋" w:eastAsia="华文仿宋" w:hAnsi="华文仿宋" w:hint="eastAsia"/>
          <w:b/>
          <w:sz w:val="28"/>
          <w:szCs w:val="28"/>
        </w:rPr>
        <w:t>（四）</w:t>
      </w:r>
      <w:r w:rsidRPr="00C10422">
        <w:rPr>
          <w:rFonts w:ascii="华文仿宋" w:eastAsia="华文仿宋" w:hAnsi="华文仿宋" w:hint="eastAsia"/>
          <w:b/>
          <w:sz w:val="28"/>
          <w:szCs w:val="28"/>
        </w:rPr>
        <w:t>结算阶段</w:t>
      </w:r>
    </w:p>
    <w:p w:rsidR="00F0580F" w:rsidRDefault="00F0580F" w:rsidP="00706140">
      <w:pPr>
        <w:spacing w:line="360" w:lineRule="auto"/>
        <w:ind w:firstLineChars="200" w:firstLine="560"/>
        <w:rPr>
          <w:rFonts w:ascii="华文仿宋" w:eastAsia="华文仿宋" w:hAnsi="华文仿宋" w:cs="宋体" w:hint="eastAsia"/>
          <w:color w:val="000000"/>
          <w:kern w:val="0"/>
          <w:sz w:val="28"/>
          <w:szCs w:val="28"/>
        </w:rPr>
      </w:pPr>
      <w:r w:rsidRPr="00C10422">
        <w:rPr>
          <w:rFonts w:ascii="华文仿宋" w:eastAsia="华文仿宋" w:hAnsi="华文仿宋" w:cs="宋体" w:hint="eastAsia"/>
          <w:color w:val="000000"/>
          <w:kern w:val="0"/>
          <w:sz w:val="28"/>
          <w:szCs w:val="28"/>
        </w:rPr>
        <w:t>负责该项目全部总包及各分包合同工程结算审计工作，出具各方签认的竣工结算审计报告。</w:t>
      </w:r>
    </w:p>
    <w:p w:rsidR="00C10422" w:rsidRPr="00C10422" w:rsidRDefault="00C10422" w:rsidP="00C10422">
      <w:pPr>
        <w:widowControl/>
        <w:ind w:firstLineChars="198" w:firstLine="555"/>
        <w:jc w:val="left"/>
        <w:rPr>
          <w:rFonts w:ascii="华文仿宋" w:eastAsia="华文仿宋" w:hAnsi="华文仿宋" w:cs="宋体"/>
          <w:b/>
          <w:kern w:val="0"/>
          <w:sz w:val="28"/>
          <w:szCs w:val="28"/>
        </w:rPr>
      </w:pPr>
      <w:r>
        <w:rPr>
          <w:rFonts w:ascii="华文仿宋" w:eastAsia="华文仿宋" w:hAnsi="华文仿宋" w:hint="eastAsia"/>
          <w:b/>
          <w:sz w:val="28"/>
          <w:szCs w:val="28"/>
        </w:rPr>
        <w:t>（五）</w:t>
      </w:r>
      <w:r w:rsidRPr="00C10422">
        <w:rPr>
          <w:rFonts w:ascii="华文仿宋" w:eastAsia="华文仿宋" w:hAnsi="华文仿宋" w:hint="eastAsia"/>
          <w:b/>
          <w:sz w:val="28"/>
          <w:szCs w:val="28"/>
        </w:rPr>
        <w:t>决</w:t>
      </w:r>
      <w:r w:rsidRPr="00C10422">
        <w:rPr>
          <w:rFonts w:ascii="华文仿宋" w:eastAsia="华文仿宋" w:hAnsi="华文仿宋" w:hint="eastAsia"/>
          <w:b/>
          <w:sz w:val="28"/>
          <w:szCs w:val="28"/>
        </w:rPr>
        <w:t>算阶段</w:t>
      </w:r>
    </w:p>
    <w:p w:rsidR="00F0580F" w:rsidRPr="00C10422" w:rsidRDefault="00C10422" w:rsidP="00706140">
      <w:pPr>
        <w:spacing w:line="360" w:lineRule="auto"/>
        <w:ind w:firstLineChars="200" w:firstLine="560"/>
        <w:rPr>
          <w:rFonts w:ascii="华文仿宋" w:eastAsia="华文仿宋" w:hAnsi="华文仿宋" w:cs="宋体"/>
          <w:color w:val="000000"/>
          <w:kern w:val="0"/>
          <w:sz w:val="28"/>
          <w:szCs w:val="28"/>
        </w:rPr>
      </w:pPr>
      <w:r w:rsidRPr="00C10422">
        <w:rPr>
          <w:rFonts w:ascii="华文仿宋" w:eastAsia="华文仿宋" w:hAnsi="华文仿宋" w:cs="宋体" w:hint="eastAsia"/>
          <w:color w:val="000000"/>
          <w:kern w:val="0"/>
          <w:sz w:val="28"/>
          <w:szCs w:val="28"/>
        </w:rPr>
        <w:t>1.</w:t>
      </w:r>
      <w:r w:rsidR="00F0580F" w:rsidRPr="00C10422">
        <w:rPr>
          <w:rFonts w:ascii="华文仿宋" w:eastAsia="华文仿宋" w:hAnsi="华文仿宋" w:cs="宋体" w:hint="eastAsia"/>
          <w:color w:val="000000"/>
          <w:kern w:val="0"/>
          <w:sz w:val="28"/>
          <w:szCs w:val="28"/>
        </w:rPr>
        <w:t xml:space="preserve">编制竣工决算报告，配合建设单位完成项目竣工财务决算、审计等有关工作； </w:t>
      </w:r>
    </w:p>
    <w:p w:rsidR="00F0580F" w:rsidRPr="00706140" w:rsidRDefault="00C10422" w:rsidP="00706140">
      <w:pPr>
        <w:spacing w:line="360" w:lineRule="auto"/>
        <w:ind w:firstLineChars="200" w:firstLine="560"/>
        <w:rPr>
          <w:rFonts w:ascii="华文仿宋" w:eastAsia="华文仿宋" w:hAnsi="华文仿宋" w:cs="宋体"/>
          <w:color w:val="000000"/>
          <w:kern w:val="0"/>
          <w:sz w:val="28"/>
          <w:szCs w:val="28"/>
        </w:rPr>
      </w:pPr>
      <w:r w:rsidRPr="00C10422">
        <w:rPr>
          <w:rFonts w:ascii="华文仿宋" w:eastAsia="华文仿宋" w:hAnsi="华文仿宋" w:cs="宋体" w:hint="eastAsia"/>
          <w:color w:val="000000"/>
          <w:kern w:val="0"/>
          <w:sz w:val="28"/>
          <w:szCs w:val="28"/>
        </w:rPr>
        <w:t>2.</w:t>
      </w:r>
      <w:r w:rsidR="00F0580F" w:rsidRPr="00C10422">
        <w:rPr>
          <w:rFonts w:ascii="华文仿宋" w:eastAsia="华文仿宋" w:hAnsi="华文仿宋" w:cs="宋体" w:hint="eastAsia"/>
          <w:color w:val="000000"/>
          <w:kern w:val="0"/>
          <w:sz w:val="28"/>
          <w:szCs w:val="28"/>
        </w:rPr>
        <w:t>负责收集和整理项目全过程的造价资料，项目结束后，全部档案经整理后交付建设单位。</w:t>
      </w:r>
    </w:p>
    <w:p w:rsidR="00F0580F" w:rsidRPr="00944337" w:rsidRDefault="00944337" w:rsidP="00944337">
      <w:pPr>
        <w:widowControl/>
        <w:ind w:firstLineChars="198" w:firstLine="555"/>
        <w:jc w:val="left"/>
        <w:rPr>
          <w:rFonts w:ascii="华文仿宋" w:eastAsia="华文仿宋" w:hAnsi="华文仿宋" w:cs="宋体"/>
          <w:b/>
          <w:color w:val="000000"/>
          <w:kern w:val="0"/>
          <w:sz w:val="28"/>
          <w:szCs w:val="28"/>
        </w:rPr>
      </w:pPr>
      <w:r w:rsidRPr="00944337">
        <w:rPr>
          <w:rFonts w:ascii="华文仿宋" w:eastAsia="华文仿宋" w:hAnsi="华文仿宋" w:hint="eastAsia"/>
          <w:b/>
          <w:sz w:val="28"/>
          <w:szCs w:val="28"/>
        </w:rPr>
        <w:t>（</w:t>
      </w:r>
      <w:r w:rsidRPr="00944337">
        <w:rPr>
          <w:rFonts w:ascii="华文仿宋" w:eastAsia="华文仿宋" w:hAnsi="华文仿宋" w:hint="eastAsia"/>
          <w:b/>
          <w:sz w:val="28"/>
          <w:szCs w:val="28"/>
        </w:rPr>
        <w:t>六</w:t>
      </w:r>
      <w:r w:rsidRPr="00944337">
        <w:rPr>
          <w:rFonts w:ascii="华文仿宋" w:eastAsia="华文仿宋" w:hAnsi="华文仿宋" w:hint="eastAsia"/>
          <w:b/>
          <w:sz w:val="28"/>
          <w:szCs w:val="28"/>
        </w:rPr>
        <w:t>）</w:t>
      </w:r>
      <w:r w:rsidR="00F0580F" w:rsidRPr="00944337">
        <w:rPr>
          <w:rFonts w:ascii="华文仿宋" w:eastAsia="华文仿宋" w:hAnsi="华文仿宋" w:cs="宋体" w:hint="eastAsia"/>
          <w:b/>
          <w:color w:val="000000"/>
          <w:kern w:val="0"/>
          <w:sz w:val="28"/>
          <w:szCs w:val="28"/>
        </w:rPr>
        <w:t>其他服务：</w:t>
      </w:r>
    </w:p>
    <w:p w:rsidR="00F0580F" w:rsidRPr="00706140" w:rsidRDefault="00513CAA" w:rsidP="00706140">
      <w:pPr>
        <w:widowControl/>
        <w:ind w:firstLineChars="198" w:firstLine="554"/>
        <w:jc w:val="left"/>
        <w:rPr>
          <w:rFonts w:ascii="华文仿宋" w:eastAsia="华文仿宋" w:hAnsi="华文仿宋" w:cs="宋体"/>
          <w:color w:val="000000"/>
          <w:kern w:val="0"/>
          <w:sz w:val="28"/>
          <w:szCs w:val="28"/>
        </w:rPr>
      </w:pPr>
      <w:r>
        <w:rPr>
          <w:rFonts w:ascii="华文仿宋" w:eastAsia="华文仿宋" w:hAnsi="华文仿宋" w:cs="宋体" w:hint="eastAsia"/>
          <w:color w:val="000000"/>
          <w:kern w:val="0"/>
          <w:sz w:val="28"/>
          <w:szCs w:val="28"/>
        </w:rPr>
        <w:t>1.</w:t>
      </w:r>
      <w:r w:rsidR="00F0580F" w:rsidRPr="00706140">
        <w:rPr>
          <w:rFonts w:ascii="华文仿宋" w:eastAsia="华文仿宋" w:hAnsi="华文仿宋" w:cs="宋体" w:hint="eastAsia"/>
          <w:color w:val="000000"/>
          <w:kern w:val="0"/>
          <w:sz w:val="28"/>
          <w:szCs w:val="28"/>
        </w:rPr>
        <w:t>对本工程全过程投资控制提供咨询服务，并按照建设单位的要求出具相应的管理建议或咨询报告。负责项目建设过程中的有关工程造价方面的法律咨询和相关事宜的处置工作。</w:t>
      </w:r>
    </w:p>
    <w:p w:rsidR="00F0580F" w:rsidRPr="00706140" w:rsidRDefault="00513CAA" w:rsidP="00706140">
      <w:pPr>
        <w:widowControl/>
        <w:ind w:firstLineChars="198" w:firstLine="554"/>
        <w:jc w:val="left"/>
        <w:rPr>
          <w:rFonts w:ascii="华文仿宋" w:eastAsia="华文仿宋" w:hAnsi="华文仿宋" w:cs="宋体"/>
          <w:color w:val="000000"/>
          <w:kern w:val="0"/>
          <w:sz w:val="28"/>
          <w:szCs w:val="28"/>
        </w:rPr>
      </w:pPr>
      <w:r>
        <w:rPr>
          <w:rFonts w:ascii="华文仿宋" w:eastAsia="华文仿宋" w:hAnsi="华文仿宋" w:cs="宋体" w:hint="eastAsia"/>
          <w:color w:val="000000"/>
          <w:kern w:val="0"/>
          <w:sz w:val="28"/>
          <w:szCs w:val="28"/>
        </w:rPr>
        <w:t>2</w:t>
      </w:r>
      <w:r w:rsidR="00F0580F" w:rsidRPr="00706140">
        <w:rPr>
          <w:rFonts w:ascii="华文仿宋" w:eastAsia="华文仿宋" w:hAnsi="华文仿宋" w:cs="宋体" w:hint="eastAsia"/>
          <w:color w:val="000000"/>
          <w:kern w:val="0"/>
          <w:sz w:val="28"/>
          <w:szCs w:val="28"/>
        </w:rPr>
        <w:t>.向建设单位提供国家和北京市的与造价咨询业务有关法律、法令、条例、规定、标准、规范和一般惯例的咨询服务；</w:t>
      </w:r>
    </w:p>
    <w:p w:rsidR="00F0580F" w:rsidRPr="00706140" w:rsidRDefault="00513CAA" w:rsidP="00706140">
      <w:pPr>
        <w:widowControl/>
        <w:ind w:firstLineChars="198" w:firstLine="554"/>
        <w:jc w:val="left"/>
        <w:rPr>
          <w:rFonts w:ascii="华文仿宋" w:eastAsia="华文仿宋" w:hAnsi="华文仿宋" w:cs="宋体"/>
          <w:color w:val="000000"/>
          <w:kern w:val="0"/>
          <w:sz w:val="28"/>
          <w:szCs w:val="28"/>
        </w:rPr>
      </w:pPr>
      <w:r>
        <w:rPr>
          <w:rFonts w:ascii="华文仿宋" w:eastAsia="华文仿宋" w:hAnsi="华文仿宋" w:cs="宋体" w:hint="eastAsia"/>
          <w:color w:val="000000"/>
          <w:kern w:val="0"/>
          <w:sz w:val="28"/>
          <w:szCs w:val="28"/>
        </w:rPr>
        <w:lastRenderedPageBreak/>
        <w:t>3</w:t>
      </w:r>
      <w:r w:rsidR="00F0580F" w:rsidRPr="00706140">
        <w:rPr>
          <w:rFonts w:ascii="华文仿宋" w:eastAsia="华文仿宋" w:hAnsi="华文仿宋" w:cs="宋体" w:hint="eastAsia"/>
          <w:color w:val="000000"/>
          <w:kern w:val="0"/>
          <w:sz w:val="28"/>
          <w:szCs w:val="28"/>
        </w:rPr>
        <w:t>.向建设单位提供涉及委托工程项目的金额、材料、设备等造价信息；</w:t>
      </w:r>
    </w:p>
    <w:p w:rsidR="00F0580F" w:rsidRPr="00706140" w:rsidRDefault="00513CAA" w:rsidP="00706140">
      <w:pPr>
        <w:widowControl/>
        <w:ind w:firstLineChars="198" w:firstLine="554"/>
        <w:jc w:val="left"/>
        <w:rPr>
          <w:rFonts w:ascii="华文仿宋" w:eastAsia="华文仿宋" w:hAnsi="华文仿宋" w:cs="宋体"/>
          <w:color w:val="000000"/>
          <w:kern w:val="0"/>
          <w:sz w:val="28"/>
          <w:szCs w:val="28"/>
        </w:rPr>
      </w:pPr>
      <w:r>
        <w:rPr>
          <w:rFonts w:ascii="华文仿宋" w:eastAsia="华文仿宋" w:hAnsi="华文仿宋" w:cs="宋体" w:hint="eastAsia"/>
          <w:color w:val="000000"/>
          <w:kern w:val="0"/>
          <w:sz w:val="28"/>
          <w:szCs w:val="28"/>
        </w:rPr>
        <w:t>4</w:t>
      </w:r>
      <w:r w:rsidR="00F0580F" w:rsidRPr="00706140">
        <w:rPr>
          <w:rFonts w:ascii="华文仿宋" w:eastAsia="华文仿宋" w:hAnsi="华文仿宋" w:cs="宋体" w:hint="eastAsia"/>
          <w:color w:val="000000"/>
          <w:kern w:val="0"/>
          <w:sz w:val="28"/>
          <w:szCs w:val="28"/>
        </w:rPr>
        <w:t>.其它工程造价相关咨询。</w:t>
      </w:r>
    </w:p>
    <w:p w:rsidR="00F0580F" w:rsidRPr="00CD6B64" w:rsidRDefault="00F0580F" w:rsidP="00706140">
      <w:pPr>
        <w:pStyle w:val="a0"/>
        <w:ind w:firstLine="560"/>
        <w:rPr>
          <w:rFonts w:ascii="华文仿宋" w:eastAsia="华文仿宋" w:hAnsi="华文仿宋"/>
          <w:sz w:val="28"/>
          <w:szCs w:val="28"/>
        </w:rPr>
      </w:pPr>
      <w:r w:rsidRPr="00CD6B64">
        <w:rPr>
          <w:rFonts w:ascii="华文仿宋" w:eastAsia="华文仿宋" w:hAnsi="华文仿宋" w:hint="eastAsia"/>
          <w:sz w:val="28"/>
          <w:szCs w:val="28"/>
        </w:rPr>
        <w:t>四、服务要求</w:t>
      </w:r>
    </w:p>
    <w:p w:rsidR="00F0580F" w:rsidRPr="00CD6B64" w:rsidRDefault="00F0580F" w:rsidP="00706140">
      <w:pPr>
        <w:ind w:firstLineChars="200" w:firstLine="560"/>
        <w:rPr>
          <w:rFonts w:ascii="华文仿宋" w:eastAsia="华文仿宋" w:hAnsi="华文仿宋"/>
          <w:sz w:val="28"/>
          <w:szCs w:val="28"/>
        </w:rPr>
      </w:pPr>
      <w:r w:rsidRPr="00CD6B64">
        <w:rPr>
          <w:rFonts w:ascii="华文仿宋" w:eastAsia="华文仿宋" w:hAnsi="华文仿宋" w:hint="eastAsia"/>
          <w:sz w:val="28"/>
          <w:szCs w:val="28"/>
        </w:rPr>
        <w:t>㈠服务期限从中标之日起至工程决算审计最终完成为止，</w:t>
      </w:r>
      <w:r w:rsidR="00EB6F49" w:rsidRPr="00CD6B64">
        <w:rPr>
          <w:rFonts w:ascii="华文仿宋" w:eastAsia="华文仿宋" w:hAnsi="华文仿宋" w:hint="eastAsia"/>
          <w:sz w:val="28"/>
          <w:szCs w:val="28"/>
        </w:rPr>
        <w:t>中标人</w:t>
      </w:r>
      <w:r w:rsidRPr="00CD6B64">
        <w:rPr>
          <w:rFonts w:ascii="华文仿宋" w:eastAsia="华文仿宋" w:hAnsi="华文仿宋" w:hint="eastAsia"/>
          <w:sz w:val="28"/>
          <w:szCs w:val="28"/>
        </w:rPr>
        <w:t>不得因工期延长而要求追加费用。</w:t>
      </w:r>
    </w:p>
    <w:p w:rsidR="00F0580F" w:rsidRPr="00CD6B64" w:rsidRDefault="00F0580F" w:rsidP="00706140">
      <w:pPr>
        <w:ind w:firstLineChars="200" w:firstLine="560"/>
        <w:rPr>
          <w:rFonts w:ascii="华文仿宋" w:eastAsia="华文仿宋" w:hAnsi="华文仿宋"/>
          <w:sz w:val="28"/>
          <w:szCs w:val="28"/>
        </w:rPr>
      </w:pPr>
      <w:r w:rsidRPr="00CD6B64">
        <w:rPr>
          <w:rFonts w:ascii="华文仿宋" w:eastAsia="华文仿宋" w:hAnsi="华文仿宋" w:hint="eastAsia"/>
          <w:sz w:val="28"/>
          <w:szCs w:val="28"/>
        </w:rPr>
        <w:t>㈡本项目所指的工程造价咨询服务的工作方式为紧密型，中标人根据招标文件要求组建咨询服务项目组，中标人的</w:t>
      </w:r>
      <w:r w:rsidR="00EB6F49" w:rsidRPr="00CD6B64">
        <w:rPr>
          <w:rFonts w:ascii="华文仿宋" w:eastAsia="华文仿宋" w:hAnsi="华文仿宋" w:hint="eastAsia"/>
          <w:sz w:val="28"/>
          <w:szCs w:val="28"/>
        </w:rPr>
        <w:t>项目负责人</w:t>
      </w:r>
      <w:r w:rsidRPr="00CD6B64">
        <w:rPr>
          <w:rFonts w:ascii="华文仿宋" w:eastAsia="华文仿宋" w:hAnsi="华文仿宋" w:hint="eastAsia"/>
          <w:sz w:val="28"/>
          <w:szCs w:val="28"/>
        </w:rPr>
        <w:t>应常驻工地现场提供服务，协助建设单位控制工程成本，指导和解决现场及时计量、工程造价及变更费用增减等问题。</w:t>
      </w:r>
    </w:p>
    <w:p w:rsidR="00F0580F" w:rsidRPr="00CD6B64" w:rsidRDefault="00F0580F" w:rsidP="00706140">
      <w:pPr>
        <w:ind w:firstLineChars="200" w:firstLine="560"/>
        <w:rPr>
          <w:rFonts w:ascii="华文仿宋" w:eastAsia="华文仿宋" w:hAnsi="华文仿宋"/>
          <w:sz w:val="28"/>
          <w:szCs w:val="28"/>
        </w:rPr>
      </w:pPr>
      <w:r w:rsidRPr="00CD6B64">
        <w:rPr>
          <w:rFonts w:ascii="华文仿宋" w:eastAsia="华文仿宋" w:hAnsi="华文仿宋" w:hint="eastAsia"/>
          <w:sz w:val="28"/>
          <w:szCs w:val="28"/>
        </w:rPr>
        <w:t>㈢根据本项目的需要和建设单位要求，中标人应在特定阶段加派项目经理之外的咨询人员赴工地现场或建设单位办公地点，提供造价咨询服务，中标人应积极配合。</w:t>
      </w:r>
    </w:p>
    <w:p w:rsidR="00F0580F" w:rsidRPr="00706140" w:rsidRDefault="00F0580F" w:rsidP="00706140">
      <w:pPr>
        <w:ind w:firstLineChars="200" w:firstLine="560"/>
        <w:rPr>
          <w:rFonts w:ascii="华文仿宋" w:eastAsia="华文仿宋" w:hAnsi="华文仿宋"/>
          <w:sz w:val="28"/>
          <w:szCs w:val="28"/>
        </w:rPr>
      </w:pPr>
      <w:r w:rsidRPr="00CD6B64">
        <w:rPr>
          <w:rFonts w:ascii="华文仿宋" w:eastAsia="华文仿宋" w:hAnsi="华文仿宋" w:hint="eastAsia"/>
          <w:sz w:val="28"/>
          <w:szCs w:val="28"/>
        </w:rPr>
        <w:t>㈣中标人应保持造价咨询团队成员的相对稳定性，未经建设单位同意，中标人不能擅自更换项目</w:t>
      </w:r>
      <w:r w:rsidR="00EB6F49" w:rsidRPr="00CD6B64">
        <w:rPr>
          <w:rFonts w:ascii="华文仿宋" w:eastAsia="华文仿宋" w:hAnsi="华文仿宋" w:hint="eastAsia"/>
          <w:sz w:val="28"/>
          <w:szCs w:val="28"/>
        </w:rPr>
        <w:t>负责人</w:t>
      </w:r>
      <w:r w:rsidRPr="00CD6B64">
        <w:rPr>
          <w:rFonts w:ascii="华文仿宋" w:eastAsia="华文仿宋" w:hAnsi="华文仿宋" w:hint="eastAsia"/>
          <w:sz w:val="28"/>
          <w:szCs w:val="28"/>
        </w:rPr>
        <w:t>和项目组成员。若因特殊情况必须更换如上人选，中标人应提前两周将新人选的简历报建设单位确认，必要时建设单位可以面试，</w:t>
      </w:r>
      <w:proofErr w:type="gramStart"/>
      <w:r w:rsidRPr="00CD6B64">
        <w:rPr>
          <w:rFonts w:ascii="华文仿宋" w:eastAsia="华文仿宋" w:hAnsi="华文仿宋" w:hint="eastAsia"/>
          <w:sz w:val="28"/>
          <w:szCs w:val="28"/>
        </w:rPr>
        <w:t>待同意</w:t>
      </w:r>
      <w:proofErr w:type="gramEnd"/>
      <w:r w:rsidRPr="00CD6B64">
        <w:rPr>
          <w:rFonts w:ascii="华文仿宋" w:eastAsia="华文仿宋" w:hAnsi="华文仿宋" w:hint="eastAsia"/>
          <w:sz w:val="28"/>
          <w:szCs w:val="28"/>
        </w:rPr>
        <w:t>后方可开始工作。</w:t>
      </w:r>
      <w:proofErr w:type="gramStart"/>
      <w:r w:rsidRPr="00CD6B64">
        <w:rPr>
          <w:rFonts w:ascii="华文仿宋" w:eastAsia="华文仿宋" w:hAnsi="华文仿宋" w:hint="eastAsia"/>
          <w:sz w:val="28"/>
          <w:szCs w:val="28"/>
        </w:rPr>
        <w:t>若项目</w:t>
      </w:r>
      <w:proofErr w:type="gramEnd"/>
      <w:r w:rsidR="00C268EE" w:rsidRPr="00CD6B64">
        <w:rPr>
          <w:rFonts w:ascii="华文仿宋" w:eastAsia="华文仿宋" w:hAnsi="华文仿宋" w:hint="eastAsia"/>
          <w:sz w:val="28"/>
          <w:szCs w:val="28"/>
        </w:rPr>
        <w:t>负责</w:t>
      </w:r>
      <w:r w:rsidR="00C268EE" w:rsidRPr="00513CAA">
        <w:rPr>
          <w:rFonts w:ascii="华文仿宋" w:eastAsia="华文仿宋" w:hAnsi="华文仿宋" w:hint="eastAsia"/>
          <w:sz w:val="28"/>
          <w:szCs w:val="28"/>
        </w:rPr>
        <w:t>人</w:t>
      </w:r>
      <w:r w:rsidRPr="00706140">
        <w:rPr>
          <w:rFonts w:ascii="华文仿宋" w:eastAsia="华文仿宋" w:hAnsi="华文仿宋" w:hint="eastAsia"/>
          <w:sz w:val="28"/>
          <w:szCs w:val="28"/>
        </w:rPr>
        <w:t>和项目组成员的服务水平达不到中标人承诺或建设单位要求的，建设单位有权要求中标人更换人员；中标人在接到通知后的两周内应先将新人选的简历提交建设单位确认，至满意为止。</w:t>
      </w:r>
    </w:p>
    <w:p w:rsidR="00DE2B53" w:rsidRDefault="00F0580F" w:rsidP="00DE2B53">
      <w:pPr>
        <w:spacing w:beforeLines="35" w:before="109" w:afterLines="35" w:after="109" w:line="480" w:lineRule="exact"/>
        <w:ind w:firstLineChars="200" w:firstLine="560"/>
        <w:jc w:val="left"/>
        <w:rPr>
          <w:rFonts w:ascii="华文仿宋" w:eastAsia="华文仿宋" w:hAnsi="华文仿宋" w:hint="eastAsia"/>
          <w:sz w:val="28"/>
          <w:szCs w:val="28"/>
        </w:rPr>
      </w:pPr>
      <w:r w:rsidRPr="00706140">
        <w:rPr>
          <w:rFonts w:ascii="华文仿宋" w:eastAsia="华文仿宋" w:hAnsi="华文仿宋" w:hint="eastAsia"/>
          <w:sz w:val="28"/>
          <w:szCs w:val="28"/>
        </w:rPr>
        <w:t>㈤中标人为本项目组建的项目组</w:t>
      </w:r>
      <w:r w:rsidR="00DE2B53">
        <w:rPr>
          <w:rFonts w:ascii="华文仿宋" w:eastAsia="华文仿宋" w:hAnsi="华文仿宋" w:hint="eastAsia"/>
          <w:sz w:val="28"/>
          <w:szCs w:val="28"/>
        </w:rPr>
        <w:t>人员要求：</w:t>
      </w:r>
    </w:p>
    <w:p w:rsidR="00DE2B53" w:rsidRPr="00B35689" w:rsidRDefault="00DE2B53" w:rsidP="00B35689">
      <w:pPr>
        <w:spacing w:beforeLines="35" w:before="109" w:afterLines="35" w:after="109" w:line="480" w:lineRule="exact"/>
        <w:ind w:firstLineChars="200" w:firstLine="561"/>
        <w:jc w:val="left"/>
        <w:rPr>
          <w:rFonts w:ascii="华文仿宋" w:eastAsia="华文仿宋" w:hAnsi="华文仿宋" w:hint="eastAsia"/>
          <w:b/>
          <w:bCs/>
          <w:color w:val="FF0000"/>
          <w:spacing w:val="10"/>
          <w:sz w:val="28"/>
          <w:szCs w:val="28"/>
        </w:rPr>
      </w:pPr>
      <w:r w:rsidRPr="00B35689">
        <w:rPr>
          <w:rFonts w:ascii="华文仿宋" w:eastAsia="华文仿宋" w:hAnsi="华文仿宋" w:hint="eastAsia"/>
          <w:b/>
          <w:color w:val="FF0000"/>
          <w:sz w:val="28"/>
          <w:szCs w:val="28"/>
        </w:rPr>
        <w:t>*</w:t>
      </w:r>
      <w:r w:rsidRPr="00B35689">
        <w:rPr>
          <w:rFonts w:ascii="华文仿宋" w:eastAsia="华文仿宋" w:hAnsi="华文仿宋" w:hint="eastAsia"/>
          <w:b/>
          <w:color w:val="FF0000"/>
          <w:sz w:val="28"/>
          <w:szCs w:val="28"/>
        </w:rPr>
        <w:t>项目组</w:t>
      </w:r>
      <w:r w:rsidR="00F0580F" w:rsidRPr="00B35689">
        <w:rPr>
          <w:rFonts w:ascii="华文仿宋" w:eastAsia="华文仿宋" w:hAnsi="华文仿宋"/>
          <w:b/>
          <w:color w:val="FF0000"/>
          <w:sz w:val="28"/>
          <w:szCs w:val="28"/>
        </w:rPr>
        <w:t>配备人数</w:t>
      </w:r>
      <w:r w:rsidR="00F0580F" w:rsidRPr="00B35689">
        <w:rPr>
          <w:rFonts w:ascii="华文仿宋" w:eastAsia="华文仿宋" w:hAnsi="华文仿宋" w:hint="eastAsia"/>
          <w:b/>
          <w:color w:val="FF0000"/>
          <w:sz w:val="28"/>
          <w:szCs w:val="28"/>
        </w:rPr>
        <w:t>的要求</w:t>
      </w:r>
      <w:r w:rsidR="00F0580F" w:rsidRPr="00B35689">
        <w:rPr>
          <w:rFonts w:ascii="华文仿宋" w:eastAsia="华文仿宋" w:hAnsi="华文仿宋"/>
          <w:b/>
          <w:color w:val="FF0000"/>
          <w:sz w:val="28"/>
          <w:szCs w:val="28"/>
        </w:rPr>
        <w:t>：</w:t>
      </w:r>
      <w:r w:rsidRPr="00B35689">
        <w:rPr>
          <w:rFonts w:ascii="华文仿宋" w:eastAsia="华文仿宋" w:hAnsi="华文仿宋" w:hint="eastAsia"/>
          <w:b/>
          <w:bCs/>
          <w:color w:val="FF0000"/>
          <w:spacing w:val="10"/>
          <w:sz w:val="28"/>
          <w:szCs w:val="28"/>
        </w:rPr>
        <w:t>不得少于8人。</w:t>
      </w:r>
    </w:p>
    <w:p w:rsidR="00F0580F" w:rsidRPr="00706140" w:rsidRDefault="00F0580F" w:rsidP="00DE2B53">
      <w:pPr>
        <w:spacing w:beforeLines="35" w:before="109" w:afterLines="35" w:after="109" w:line="480" w:lineRule="exact"/>
        <w:ind w:firstLineChars="200" w:firstLine="600"/>
        <w:jc w:val="left"/>
        <w:rPr>
          <w:rFonts w:ascii="华文仿宋" w:eastAsia="华文仿宋" w:hAnsi="华文仿宋"/>
          <w:bCs/>
          <w:color w:val="000000"/>
          <w:spacing w:val="10"/>
          <w:sz w:val="28"/>
          <w:szCs w:val="28"/>
        </w:rPr>
      </w:pPr>
      <w:r w:rsidRPr="00706140">
        <w:rPr>
          <w:rFonts w:ascii="华文仿宋" w:eastAsia="华文仿宋" w:hAnsi="华文仿宋" w:hint="eastAsia"/>
          <w:bCs/>
          <w:color w:val="000000"/>
          <w:spacing w:val="10"/>
          <w:sz w:val="28"/>
          <w:szCs w:val="28"/>
        </w:rPr>
        <w:lastRenderedPageBreak/>
        <w:t>投标人应组成项目组，项目组应由项目负责人、各专业造价工程师组成。各专业人员应</w:t>
      </w:r>
      <w:bookmarkStart w:id="1" w:name="_GoBack"/>
      <w:bookmarkEnd w:id="1"/>
      <w:r w:rsidRPr="00706140">
        <w:rPr>
          <w:rFonts w:ascii="华文仿宋" w:eastAsia="华文仿宋" w:hAnsi="华文仿宋" w:hint="eastAsia"/>
          <w:bCs/>
          <w:color w:val="000000"/>
          <w:spacing w:val="10"/>
          <w:sz w:val="28"/>
          <w:szCs w:val="28"/>
        </w:rPr>
        <w:t>具备相应的执业资格和类似的工作经验，配备人员要覆盖本项目涉及的全部专业。</w:t>
      </w:r>
    </w:p>
    <w:p w:rsidR="00F0580F" w:rsidRPr="00706140" w:rsidRDefault="00F0580F" w:rsidP="003C2F7B">
      <w:pPr>
        <w:spacing w:beforeLines="35" w:before="109" w:afterLines="35" w:after="109" w:line="480" w:lineRule="exact"/>
        <w:ind w:firstLineChars="200" w:firstLine="600"/>
        <w:jc w:val="left"/>
        <w:rPr>
          <w:rFonts w:ascii="华文仿宋" w:eastAsia="华文仿宋" w:hAnsi="华文仿宋"/>
          <w:bCs/>
          <w:color w:val="000000"/>
          <w:spacing w:val="10"/>
          <w:sz w:val="28"/>
          <w:szCs w:val="28"/>
        </w:rPr>
      </w:pPr>
      <w:r w:rsidRPr="00706140">
        <w:rPr>
          <w:rFonts w:ascii="华文仿宋" w:eastAsia="华文仿宋" w:hAnsi="华文仿宋" w:hint="eastAsia"/>
          <w:bCs/>
          <w:color w:val="000000"/>
          <w:spacing w:val="10"/>
          <w:sz w:val="28"/>
          <w:szCs w:val="28"/>
        </w:rPr>
        <w:t>其中：</w:t>
      </w:r>
    </w:p>
    <w:p w:rsidR="00F0580F" w:rsidRPr="00706140" w:rsidRDefault="00F0580F" w:rsidP="003C2F7B">
      <w:pPr>
        <w:spacing w:beforeLines="35" w:before="109" w:afterLines="35" w:after="109" w:line="480" w:lineRule="exact"/>
        <w:ind w:firstLineChars="200" w:firstLine="600"/>
        <w:jc w:val="left"/>
        <w:rPr>
          <w:rFonts w:ascii="华文仿宋" w:eastAsia="华文仿宋" w:hAnsi="华文仿宋"/>
          <w:bCs/>
          <w:color w:val="000000"/>
          <w:spacing w:val="10"/>
          <w:sz w:val="28"/>
          <w:szCs w:val="28"/>
        </w:rPr>
      </w:pPr>
      <w:r w:rsidRPr="00706140">
        <w:rPr>
          <w:rFonts w:ascii="华文仿宋" w:eastAsia="华文仿宋" w:hAnsi="华文仿宋" w:hint="eastAsia"/>
          <w:bCs/>
          <w:color w:val="000000"/>
          <w:spacing w:val="10"/>
          <w:sz w:val="28"/>
          <w:szCs w:val="28"/>
        </w:rPr>
        <w:t>投标人项目负责人应具有高级职称、注册造价工程师资格，从事相关专业10年以上工作经验，必须全过程跟踪项目进展情况。在工程实施过程中，如果投标人更换项目负责人，必须经招标人书面同意，且该人员必须与原负责人具有同等资历条件。</w:t>
      </w:r>
    </w:p>
    <w:p w:rsidR="00F0580F" w:rsidRPr="00CD6B64" w:rsidRDefault="00F0580F" w:rsidP="00706140">
      <w:pPr>
        <w:ind w:firstLineChars="200" w:firstLine="560"/>
        <w:rPr>
          <w:rFonts w:ascii="华文仿宋" w:eastAsia="华文仿宋" w:hAnsi="华文仿宋"/>
          <w:sz w:val="28"/>
          <w:szCs w:val="28"/>
        </w:rPr>
      </w:pPr>
      <w:r w:rsidRPr="00706140">
        <w:rPr>
          <w:rFonts w:ascii="华文仿宋" w:eastAsia="华文仿宋" w:hAnsi="华文仿宋" w:hint="eastAsia"/>
          <w:sz w:val="28"/>
          <w:szCs w:val="28"/>
        </w:rPr>
        <w:t>㈥需确认的文件或事宜，必须以会议纪要或工作联系函的方式</w:t>
      </w:r>
      <w:r w:rsidRPr="00CD6B64">
        <w:rPr>
          <w:rFonts w:ascii="华文仿宋" w:eastAsia="华文仿宋" w:hAnsi="华文仿宋" w:hint="eastAsia"/>
          <w:sz w:val="28"/>
          <w:szCs w:val="28"/>
        </w:rPr>
        <w:t>（同时辅以电子邮件形式，</w:t>
      </w:r>
      <w:proofErr w:type="gramStart"/>
      <w:r w:rsidRPr="00CD6B64">
        <w:rPr>
          <w:rFonts w:ascii="华文仿宋" w:eastAsia="华文仿宋" w:hAnsi="华文仿宋" w:hint="eastAsia"/>
          <w:sz w:val="28"/>
          <w:szCs w:val="28"/>
        </w:rPr>
        <w:t>无电子</w:t>
      </w:r>
      <w:proofErr w:type="gramEnd"/>
      <w:r w:rsidRPr="00CD6B64">
        <w:rPr>
          <w:rFonts w:ascii="华文仿宋" w:eastAsia="华文仿宋" w:hAnsi="华文仿宋" w:hint="eastAsia"/>
          <w:sz w:val="28"/>
          <w:szCs w:val="28"/>
        </w:rPr>
        <w:t>文档的文件除外）予以确认。</w:t>
      </w:r>
    </w:p>
    <w:p w:rsidR="00EB6F49" w:rsidRPr="00CD6B64" w:rsidRDefault="00F0580F" w:rsidP="00EB6F49">
      <w:pPr>
        <w:spacing w:line="360" w:lineRule="auto"/>
        <w:ind w:leftChars="6" w:left="13" w:firstLineChars="200" w:firstLine="560"/>
        <w:rPr>
          <w:rFonts w:ascii="华文仿宋" w:eastAsia="华文仿宋" w:hAnsi="华文仿宋"/>
          <w:sz w:val="28"/>
          <w:szCs w:val="28"/>
        </w:rPr>
      </w:pPr>
      <w:r w:rsidRPr="00CD6B64">
        <w:rPr>
          <w:rFonts w:ascii="华文仿宋" w:eastAsia="华文仿宋" w:hAnsi="华文仿宋" w:hint="eastAsia"/>
          <w:sz w:val="28"/>
          <w:szCs w:val="28"/>
        </w:rPr>
        <w:t>㈦日常业务由甲方认可的项目</w:t>
      </w:r>
      <w:r w:rsidR="00C268EE" w:rsidRPr="00CD6B64">
        <w:rPr>
          <w:rFonts w:ascii="华文仿宋" w:eastAsia="华文仿宋" w:hAnsi="华文仿宋" w:hint="eastAsia"/>
          <w:sz w:val="28"/>
          <w:szCs w:val="28"/>
        </w:rPr>
        <w:t>负责人</w:t>
      </w:r>
      <w:r w:rsidRPr="00CD6B64">
        <w:rPr>
          <w:rFonts w:ascii="华文仿宋" w:eastAsia="华文仿宋" w:hAnsi="华文仿宋" w:hint="eastAsia"/>
          <w:sz w:val="28"/>
          <w:szCs w:val="28"/>
        </w:rPr>
        <w:t>负责，中标人的所有书面</w:t>
      </w:r>
      <w:proofErr w:type="gramStart"/>
      <w:r w:rsidRPr="00CD6B64">
        <w:rPr>
          <w:rFonts w:ascii="华文仿宋" w:eastAsia="华文仿宋" w:hAnsi="华文仿宋" w:hint="eastAsia"/>
          <w:sz w:val="28"/>
          <w:szCs w:val="28"/>
        </w:rPr>
        <w:t>联系函应由</w:t>
      </w:r>
      <w:proofErr w:type="gramEnd"/>
      <w:r w:rsidRPr="00CD6B64">
        <w:rPr>
          <w:rFonts w:ascii="华文仿宋" w:eastAsia="华文仿宋" w:hAnsi="华文仿宋" w:hint="eastAsia"/>
          <w:sz w:val="28"/>
          <w:szCs w:val="28"/>
        </w:rPr>
        <w:t>项目</w:t>
      </w:r>
      <w:r w:rsidR="00C268EE" w:rsidRPr="00CD6B64">
        <w:rPr>
          <w:rFonts w:ascii="华文仿宋" w:eastAsia="华文仿宋" w:hAnsi="华文仿宋" w:hint="eastAsia"/>
          <w:sz w:val="28"/>
          <w:szCs w:val="28"/>
        </w:rPr>
        <w:t>负责人</w:t>
      </w:r>
      <w:r w:rsidRPr="00CD6B64">
        <w:rPr>
          <w:rFonts w:ascii="华文仿宋" w:eastAsia="华文仿宋" w:hAnsi="华文仿宋" w:hint="eastAsia"/>
          <w:sz w:val="28"/>
          <w:szCs w:val="28"/>
        </w:rPr>
        <w:t>签字并加盖业务部门公章后方为有效。</w:t>
      </w:r>
    </w:p>
    <w:p w:rsidR="00EB6F49" w:rsidRPr="00CD6B64" w:rsidRDefault="00EB6F49" w:rsidP="00DE2B53">
      <w:pPr>
        <w:spacing w:line="360" w:lineRule="auto"/>
        <w:ind w:leftChars="6" w:left="13" w:firstLineChars="200" w:firstLine="560"/>
        <w:rPr>
          <w:rFonts w:ascii="华文仿宋" w:eastAsia="华文仿宋" w:hAnsi="华文仿宋"/>
          <w:bCs/>
          <w:spacing w:val="10"/>
          <w:sz w:val="28"/>
          <w:szCs w:val="28"/>
        </w:rPr>
      </w:pPr>
      <w:r w:rsidRPr="00CD6B64">
        <w:rPr>
          <w:rFonts w:ascii="华文仿宋" w:eastAsia="华文仿宋" w:hAnsi="华文仿宋" w:hint="eastAsia"/>
          <w:sz w:val="28"/>
          <w:szCs w:val="28"/>
        </w:rPr>
        <w:t>㈧中</w:t>
      </w:r>
      <w:r w:rsidRPr="00CD6B64">
        <w:rPr>
          <w:rFonts w:ascii="华文仿宋" w:eastAsia="华文仿宋" w:hAnsi="华文仿宋" w:hint="eastAsia"/>
          <w:bCs/>
          <w:spacing w:val="10"/>
          <w:sz w:val="28"/>
          <w:szCs w:val="28"/>
        </w:rPr>
        <w:t>标人要做好保密工作，对工程量清单、招标控制价、招标文件、合同、图纸等信息资料以及出具的各种成果文件要进行严格保密。</w:t>
      </w:r>
    </w:p>
    <w:p w:rsidR="00F0580F" w:rsidRDefault="00F0580F" w:rsidP="00706140">
      <w:pPr>
        <w:pStyle w:val="a0"/>
        <w:ind w:firstLine="560"/>
        <w:rPr>
          <w:rFonts w:ascii="华文仿宋" w:eastAsia="华文仿宋" w:hAnsi="华文仿宋" w:hint="eastAsia"/>
          <w:sz w:val="28"/>
          <w:szCs w:val="28"/>
        </w:rPr>
      </w:pPr>
    </w:p>
    <w:p w:rsidR="00AE0F82" w:rsidRDefault="00AE0F82" w:rsidP="00706140">
      <w:pPr>
        <w:pStyle w:val="a0"/>
        <w:ind w:firstLine="560"/>
        <w:rPr>
          <w:rFonts w:ascii="华文仿宋" w:eastAsia="华文仿宋" w:hAnsi="华文仿宋" w:hint="eastAsia"/>
          <w:sz w:val="28"/>
          <w:szCs w:val="28"/>
        </w:rPr>
      </w:pPr>
    </w:p>
    <w:p w:rsidR="00AE0F82" w:rsidRDefault="00AE0F82" w:rsidP="00706140">
      <w:pPr>
        <w:pStyle w:val="a0"/>
        <w:ind w:firstLine="560"/>
        <w:rPr>
          <w:rFonts w:ascii="华文仿宋" w:eastAsia="华文仿宋" w:hAnsi="华文仿宋" w:hint="eastAsia"/>
          <w:sz w:val="28"/>
          <w:szCs w:val="28"/>
        </w:rPr>
      </w:pPr>
    </w:p>
    <w:p w:rsidR="00AE0F82" w:rsidRDefault="00AE0F82" w:rsidP="00706140">
      <w:pPr>
        <w:pStyle w:val="a0"/>
        <w:ind w:firstLine="560"/>
        <w:rPr>
          <w:rFonts w:ascii="华文仿宋" w:eastAsia="华文仿宋" w:hAnsi="华文仿宋" w:hint="eastAsia"/>
          <w:sz w:val="28"/>
          <w:szCs w:val="28"/>
        </w:rPr>
      </w:pPr>
    </w:p>
    <w:p w:rsidR="00AE0F82" w:rsidRDefault="00AE0F82" w:rsidP="00706140">
      <w:pPr>
        <w:pStyle w:val="a0"/>
        <w:ind w:firstLine="560"/>
        <w:rPr>
          <w:rFonts w:ascii="华文仿宋" w:eastAsia="华文仿宋" w:hAnsi="华文仿宋" w:hint="eastAsia"/>
          <w:sz w:val="28"/>
          <w:szCs w:val="28"/>
        </w:rPr>
      </w:pPr>
    </w:p>
    <w:p w:rsidR="00AE0F82" w:rsidRDefault="00AE0F82" w:rsidP="00706140">
      <w:pPr>
        <w:pStyle w:val="a0"/>
        <w:ind w:firstLine="560"/>
        <w:rPr>
          <w:rFonts w:ascii="华文仿宋" w:eastAsia="华文仿宋" w:hAnsi="华文仿宋" w:hint="eastAsia"/>
          <w:sz w:val="28"/>
          <w:szCs w:val="28"/>
        </w:rPr>
      </w:pPr>
    </w:p>
    <w:p w:rsidR="00AE0F82" w:rsidRDefault="00AE0F82" w:rsidP="00706140">
      <w:pPr>
        <w:pStyle w:val="a0"/>
        <w:ind w:firstLine="560"/>
        <w:rPr>
          <w:rFonts w:ascii="华文仿宋" w:eastAsia="华文仿宋" w:hAnsi="华文仿宋" w:hint="eastAsia"/>
          <w:sz w:val="28"/>
          <w:szCs w:val="28"/>
        </w:rPr>
      </w:pPr>
    </w:p>
    <w:p w:rsidR="00AE0F82" w:rsidRPr="00CD6B64" w:rsidRDefault="00AE0F82" w:rsidP="00706140">
      <w:pPr>
        <w:pStyle w:val="a0"/>
        <w:ind w:firstLine="560"/>
        <w:rPr>
          <w:rFonts w:ascii="华文仿宋" w:eastAsia="华文仿宋" w:hAnsi="华文仿宋"/>
          <w:sz w:val="28"/>
          <w:szCs w:val="28"/>
        </w:rPr>
      </w:pPr>
    </w:p>
    <w:p w:rsidR="003C57C7" w:rsidRPr="00AE0F82" w:rsidRDefault="00F0580F" w:rsidP="003C2F7B">
      <w:pPr>
        <w:spacing w:beforeLines="35" w:before="109" w:afterLines="35" w:after="109" w:line="480" w:lineRule="exact"/>
        <w:jc w:val="left"/>
        <w:rPr>
          <w:rFonts w:ascii="华文仿宋" w:eastAsia="华文仿宋" w:hAnsi="华文仿宋"/>
          <w:b/>
          <w:color w:val="000000"/>
          <w:spacing w:val="10"/>
          <w:sz w:val="28"/>
          <w:szCs w:val="28"/>
        </w:rPr>
      </w:pPr>
      <w:r w:rsidRPr="00AE0F82">
        <w:rPr>
          <w:rFonts w:ascii="华文仿宋" w:eastAsia="华文仿宋" w:hAnsi="华文仿宋" w:hint="eastAsia"/>
          <w:b/>
          <w:sz w:val="28"/>
          <w:szCs w:val="28"/>
        </w:rPr>
        <w:lastRenderedPageBreak/>
        <w:t>五、</w:t>
      </w:r>
      <w:r w:rsidR="003C57C7" w:rsidRPr="00AE0F82">
        <w:rPr>
          <w:rFonts w:ascii="华文仿宋" w:eastAsia="华文仿宋" w:hAnsi="华文仿宋" w:hint="eastAsia"/>
          <w:b/>
          <w:color w:val="000000"/>
          <w:spacing w:val="10"/>
          <w:sz w:val="28"/>
          <w:szCs w:val="28"/>
        </w:rPr>
        <w:t>咨询服务成果要求及时间</w:t>
      </w:r>
    </w:p>
    <w:tbl>
      <w:tblPr>
        <w:tblW w:w="9889" w:type="dxa"/>
        <w:tblInd w:w="-78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92"/>
        <w:gridCol w:w="1106"/>
        <w:gridCol w:w="1365"/>
        <w:gridCol w:w="4200"/>
        <w:gridCol w:w="1126"/>
        <w:gridCol w:w="1200"/>
      </w:tblGrid>
      <w:tr w:rsidR="003C57C7" w:rsidRPr="00706140" w:rsidTr="00A03CD8">
        <w:trPr>
          <w:trHeight w:val="172"/>
        </w:trPr>
        <w:tc>
          <w:tcPr>
            <w:tcW w:w="892" w:type="dxa"/>
            <w:vAlign w:val="center"/>
          </w:tcPr>
          <w:p w:rsidR="003C57C7" w:rsidRPr="00706140" w:rsidRDefault="003C57C7" w:rsidP="003C2F7B">
            <w:pPr>
              <w:jc w:val="center"/>
              <w:rPr>
                <w:rFonts w:ascii="华文仿宋" w:eastAsia="华文仿宋" w:hAnsi="华文仿宋"/>
                <w:b/>
                <w:szCs w:val="21"/>
              </w:rPr>
            </w:pPr>
            <w:r w:rsidRPr="00706140">
              <w:rPr>
                <w:rFonts w:ascii="华文仿宋" w:eastAsia="华文仿宋" w:hAnsi="华文仿宋" w:hint="eastAsia"/>
                <w:b/>
                <w:szCs w:val="21"/>
              </w:rPr>
              <w:t>项目阶段</w:t>
            </w:r>
          </w:p>
        </w:tc>
        <w:tc>
          <w:tcPr>
            <w:tcW w:w="1106" w:type="dxa"/>
            <w:vAlign w:val="center"/>
          </w:tcPr>
          <w:p w:rsidR="003C57C7" w:rsidRPr="00706140" w:rsidRDefault="003C57C7" w:rsidP="003C2F7B">
            <w:pPr>
              <w:jc w:val="center"/>
              <w:rPr>
                <w:rFonts w:ascii="华文仿宋" w:eastAsia="华文仿宋" w:hAnsi="华文仿宋"/>
                <w:b/>
                <w:szCs w:val="21"/>
              </w:rPr>
            </w:pPr>
            <w:r w:rsidRPr="00706140">
              <w:rPr>
                <w:rFonts w:ascii="华文仿宋" w:eastAsia="华文仿宋" w:hAnsi="华文仿宋" w:hint="eastAsia"/>
                <w:b/>
                <w:szCs w:val="21"/>
              </w:rPr>
              <w:t>咨询成果文件名称</w:t>
            </w:r>
          </w:p>
        </w:tc>
        <w:tc>
          <w:tcPr>
            <w:tcW w:w="1365" w:type="dxa"/>
            <w:vAlign w:val="center"/>
          </w:tcPr>
          <w:p w:rsidR="003C57C7" w:rsidRPr="00706140" w:rsidRDefault="003C57C7" w:rsidP="003C2F7B">
            <w:pPr>
              <w:jc w:val="center"/>
              <w:rPr>
                <w:rFonts w:ascii="华文仿宋" w:eastAsia="华文仿宋" w:hAnsi="华文仿宋"/>
                <w:b/>
                <w:szCs w:val="21"/>
              </w:rPr>
            </w:pPr>
            <w:r w:rsidRPr="00706140">
              <w:rPr>
                <w:rFonts w:ascii="华文仿宋" w:eastAsia="华文仿宋" w:hAnsi="华文仿宋" w:hint="eastAsia"/>
                <w:b/>
                <w:szCs w:val="21"/>
              </w:rPr>
              <w:t>前置条件</w:t>
            </w:r>
          </w:p>
        </w:tc>
        <w:tc>
          <w:tcPr>
            <w:tcW w:w="4200" w:type="dxa"/>
            <w:vAlign w:val="center"/>
          </w:tcPr>
          <w:p w:rsidR="003C57C7" w:rsidRPr="00706140" w:rsidRDefault="003C57C7" w:rsidP="003C2F7B">
            <w:pPr>
              <w:jc w:val="center"/>
              <w:rPr>
                <w:rFonts w:ascii="华文仿宋" w:eastAsia="华文仿宋" w:hAnsi="华文仿宋"/>
                <w:b/>
                <w:szCs w:val="21"/>
              </w:rPr>
            </w:pPr>
            <w:r w:rsidRPr="00706140">
              <w:rPr>
                <w:rFonts w:ascii="华文仿宋" w:eastAsia="华文仿宋" w:hAnsi="华文仿宋" w:hint="eastAsia"/>
                <w:b/>
                <w:szCs w:val="21"/>
              </w:rPr>
              <w:t>咨询成果要求</w:t>
            </w:r>
          </w:p>
        </w:tc>
        <w:tc>
          <w:tcPr>
            <w:tcW w:w="1126" w:type="dxa"/>
            <w:vAlign w:val="center"/>
          </w:tcPr>
          <w:p w:rsidR="003C57C7" w:rsidRPr="00706140" w:rsidRDefault="003C57C7" w:rsidP="003C2F7B">
            <w:pPr>
              <w:jc w:val="center"/>
              <w:rPr>
                <w:rFonts w:ascii="华文仿宋" w:eastAsia="华文仿宋" w:hAnsi="华文仿宋"/>
                <w:b/>
                <w:szCs w:val="21"/>
              </w:rPr>
            </w:pPr>
            <w:r w:rsidRPr="00706140">
              <w:rPr>
                <w:rFonts w:ascii="华文仿宋" w:eastAsia="华文仿宋" w:hAnsi="华文仿宋" w:hint="eastAsia"/>
                <w:b/>
                <w:szCs w:val="21"/>
              </w:rPr>
              <w:t>出具成果时限</w:t>
            </w:r>
          </w:p>
        </w:tc>
        <w:tc>
          <w:tcPr>
            <w:tcW w:w="1200" w:type="dxa"/>
            <w:vAlign w:val="center"/>
          </w:tcPr>
          <w:p w:rsidR="003C57C7" w:rsidRPr="00706140" w:rsidRDefault="003C57C7" w:rsidP="003C2F7B">
            <w:pPr>
              <w:jc w:val="center"/>
              <w:rPr>
                <w:rFonts w:ascii="华文仿宋" w:eastAsia="华文仿宋" w:hAnsi="华文仿宋"/>
                <w:b/>
                <w:szCs w:val="21"/>
              </w:rPr>
            </w:pPr>
            <w:r w:rsidRPr="00706140">
              <w:rPr>
                <w:rFonts w:ascii="华文仿宋" w:eastAsia="华文仿宋" w:hAnsi="华文仿宋" w:hint="eastAsia"/>
                <w:b/>
                <w:szCs w:val="21"/>
              </w:rPr>
              <w:t>成果文件要求</w:t>
            </w:r>
          </w:p>
        </w:tc>
      </w:tr>
      <w:tr w:rsidR="003C57C7" w:rsidRPr="00706140" w:rsidTr="00A03CD8">
        <w:trPr>
          <w:trHeight w:val="2613"/>
        </w:trPr>
        <w:tc>
          <w:tcPr>
            <w:tcW w:w="892" w:type="dxa"/>
            <w:vAlign w:val="center"/>
          </w:tcPr>
          <w:p w:rsidR="003C57C7" w:rsidRPr="00706140" w:rsidRDefault="00A03CD8" w:rsidP="003C2F7B">
            <w:pPr>
              <w:jc w:val="center"/>
              <w:rPr>
                <w:rFonts w:ascii="华文仿宋" w:eastAsia="华文仿宋" w:hAnsi="华文仿宋"/>
                <w:szCs w:val="21"/>
              </w:rPr>
            </w:pPr>
            <w:r w:rsidRPr="00A03CD8">
              <w:rPr>
                <w:rFonts w:ascii="华文仿宋" w:eastAsia="华文仿宋" w:hAnsi="华文仿宋" w:hint="eastAsia"/>
                <w:b/>
                <w:szCs w:val="21"/>
              </w:rPr>
              <w:t>设计阶段</w:t>
            </w:r>
          </w:p>
        </w:tc>
        <w:tc>
          <w:tcPr>
            <w:tcW w:w="1106" w:type="dxa"/>
            <w:tcBorders>
              <w:top w:val="single" w:sz="4" w:space="0" w:color="auto"/>
            </w:tcBorders>
            <w:vAlign w:val="center"/>
          </w:tcPr>
          <w:p w:rsidR="003C57C7" w:rsidRPr="00706140" w:rsidRDefault="003C57C7" w:rsidP="003C2F7B">
            <w:pPr>
              <w:rPr>
                <w:rFonts w:ascii="华文仿宋" w:eastAsia="华文仿宋" w:hAnsi="华文仿宋"/>
                <w:bCs/>
                <w:szCs w:val="21"/>
              </w:rPr>
            </w:pPr>
            <w:r w:rsidRPr="00706140">
              <w:rPr>
                <w:rFonts w:ascii="华文仿宋" w:eastAsia="华文仿宋" w:hAnsi="华文仿宋" w:cs="宋体" w:hint="eastAsia"/>
                <w:szCs w:val="21"/>
              </w:rPr>
              <w:t>方案设计阶段的成本测算文件</w:t>
            </w:r>
          </w:p>
        </w:tc>
        <w:tc>
          <w:tcPr>
            <w:tcW w:w="1365" w:type="dxa"/>
            <w:tcBorders>
              <w:top w:val="single" w:sz="4" w:space="0" w:color="auto"/>
            </w:tcBorders>
            <w:vAlign w:val="center"/>
          </w:tcPr>
          <w:p w:rsidR="003C57C7" w:rsidRPr="00706140" w:rsidRDefault="003C57C7" w:rsidP="003C2F7B">
            <w:pPr>
              <w:jc w:val="center"/>
              <w:rPr>
                <w:rFonts w:ascii="华文仿宋" w:eastAsia="华文仿宋" w:hAnsi="华文仿宋"/>
                <w:szCs w:val="21"/>
              </w:rPr>
            </w:pPr>
            <w:r w:rsidRPr="00706140">
              <w:rPr>
                <w:rFonts w:ascii="华文仿宋" w:eastAsia="华文仿宋" w:hAnsi="华文仿宋" w:cs="宋体" w:hint="eastAsia"/>
                <w:szCs w:val="21"/>
              </w:rPr>
              <w:t>审核完成的方案图纸</w:t>
            </w:r>
          </w:p>
        </w:tc>
        <w:tc>
          <w:tcPr>
            <w:tcW w:w="4200" w:type="dxa"/>
            <w:tcBorders>
              <w:top w:val="single" w:sz="4" w:space="0" w:color="auto"/>
            </w:tcBorders>
            <w:vAlign w:val="center"/>
          </w:tcPr>
          <w:p w:rsidR="003C57C7" w:rsidRPr="00706140" w:rsidRDefault="003C57C7" w:rsidP="003C2F7B">
            <w:pPr>
              <w:rPr>
                <w:rFonts w:ascii="华文仿宋" w:eastAsia="华文仿宋" w:hAnsi="华文仿宋"/>
                <w:szCs w:val="21"/>
              </w:rPr>
            </w:pPr>
            <w:r w:rsidRPr="00706140">
              <w:rPr>
                <w:rFonts w:ascii="华文仿宋" w:eastAsia="华文仿宋" w:hAnsi="华文仿宋" w:cs="宋体" w:hint="eastAsia"/>
                <w:szCs w:val="21"/>
              </w:rPr>
              <w:t>根据采购人要求，出具根据方案图纸的详细的成本测算文件,出具技术经济论证及材料设备选型意见，并提出合理的优化方案。用于施工图设计过程中的成本控制。符合采购人成本测算科目划分的基本要求。按采购人要求完成合约规划及招标方案相关工作。</w:t>
            </w:r>
          </w:p>
        </w:tc>
        <w:tc>
          <w:tcPr>
            <w:tcW w:w="1126" w:type="dxa"/>
            <w:tcBorders>
              <w:top w:val="single" w:sz="4" w:space="0" w:color="auto"/>
            </w:tcBorders>
            <w:vAlign w:val="center"/>
          </w:tcPr>
          <w:p w:rsidR="003C57C7" w:rsidRPr="00706140" w:rsidRDefault="003C57C7" w:rsidP="003C2F7B">
            <w:pPr>
              <w:jc w:val="center"/>
              <w:rPr>
                <w:rFonts w:ascii="华文仿宋" w:eastAsia="华文仿宋" w:hAnsi="华文仿宋"/>
                <w:szCs w:val="21"/>
              </w:rPr>
            </w:pPr>
            <w:r w:rsidRPr="00706140">
              <w:rPr>
                <w:rFonts w:ascii="华文仿宋" w:eastAsia="华文仿宋" w:hAnsi="华文仿宋" w:cs="宋体" w:hint="eastAsia"/>
                <w:szCs w:val="21"/>
              </w:rPr>
              <w:t>方案图具备后6日内</w:t>
            </w:r>
          </w:p>
        </w:tc>
        <w:tc>
          <w:tcPr>
            <w:tcW w:w="1200" w:type="dxa"/>
            <w:tcBorders>
              <w:top w:val="single" w:sz="4" w:space="0" w:color="auto"/>
            </w:tcBorders>
            <w:vAlign w:val="center"/>
          </w:tcPr>
          <w:p w:rsidR="003C57C7" w:rsidRPr="00706140" w:rsidRDefault="003C57C7" w:rsidP="003C57C7">
            <w:pPr>
              <w:jc w:val="center"/>
              <w:rPr>
                <w:rFonts w:ascii="华文仿宋" w:eastAsia="华文仿宋" w:hAnsi="华文仿宋" w:cs="宋体"/>
                <w:szCs w:val="21"/>
              </w:rPr>
            </w:pPr>
            <w:r w:rsidRPr="00706140">
              <w:rPr>
                <w:rFonts w:ascii="华文仿宋" w:eastAsia="华文仿宋" w:hAnsi="华文仿宋" w:cs="宋体" w:hint="eastAsia"/>
                <w:szCs w:val="21"/>
              </w:rPr>
              <w:t>纸质文件三份</w:t>
            </w:r>
          </w:p>
          <w:p w:rsidR="003C57C7" w:rsidRPr="00706140" w:rsidRDefault="003C57C7" w:rsidP="003C57C7">
            <w:pPr>
              <w:jc w:val="center"/>
              <w:rPr>
                <w:rFonts w:ascii="华文仿宋" w:eastAsia="华文仿宋" w:hAnsi="华文仿宋"/>
                <w:szCs w:val="21"/>
              </w:rPr>
            </w:pPr>
            <w:r w:rsidRPr="00706140">
              <w:rPr>
                <w:rFonts w:ascii="华文仿宋" w:eastAsia="华文仿宋" w:hAnsi="华文仿宋" w:cs="宋体" w:hint="eastAsia"/>
                <w:szCs w:val="21"/>
              </w:rPr>
              <w:t>电子版文件一份</w:t>
            </w:r>
          </w:p>
        </w:tc>
      </w:tr>
      <w:tr w:rsidR="00A03CD8" w:rsidRPr="00706140" w:rsidTr="00A03CD8">
        <w:trPr>
          <w:trHeight w:val="2613"/>
        </w:trPr>
        <w:tc>
          <w:tcPr>
            <w:tcW w:w="892" w:type="dxa"/>
            <w:vMerge w:val="restart"/>
            <w:vAlign w:val="center"/>
          </w:tcPr>
          <w:p w:rsidR="00A03CD8" w:rsidRPr="00706140" w:rsidRDefault="00A03CD8" w:rsidP="003C2F7B">
            <w:pPr>
              <w:jc w:val="center"/>
              <w:rPr>
                <w:rFonts w:ascii="华文仿宋" w:eastAsia="华文仿宋" w:hAnsi="华文仿宋"/>
                <w:b/>
                <w:szCs w:val="21"/>
              </w:rPr>
            </w:pPr>
            <w:r w:rsidRPr="00A03CD8">
              <w:rPr>
                <w:rFonts w:ascii="华文仿宋" w:eastAsia="华文仿宋" w:hAnsi="华文仿宋" w:hint="eastAsia"/>
                <w:b/>
                <w:szCs w:val="21"/>
              </w:rPr>
              <w:t>招投标阶段</w:t>
            </w:r>
          </w:p>
        </w:tc>
        <w:tc>
          <w:tcPr>
            <w:tcW w:w="1106" w:type="dxa"/>
            <w:tcBorders>
              <w:top w:val="single" w:sz="4" w:space="0" w:color="auto"/>
            </w:tcBorders>
            <w:vAlign w:val="center"/>
          </w:tcPr>
          <w:p w:rsidR="00A03CD8" w:rsidRPr="00706140" w:rsidRDefault="00A03CD8" w:rsidP="003C2F7B">
            <w:pPr>
              <w:rPr>
                <w:rFonts w:ascii="华文仿宋" w:eastAsia="华文仿宋" w:hAnsi="华文仿宋"/>
                <w:bCs/>
                <w:szCs w:val="21"/>
              </w:rPr>
            </w:pPr>
            <w:r w:rsidRPr="00706140">
              <w:rPr>
                <w:rFonts w:ascii="华文仿宋" w:eastAsia="华文仿宋" w:hAnsi="华文仿宋" w:hint="eastAsia"/>
                <w:bCs/>
                <w:szCs w:val="21"/>
              </w:rPr>
              <w:t>工程量清单及招标控制价</w:t>
            </w:r>
          </w:p>
        </w:tc>
        <w:tc>
          <w:tcPr>
            <w:tcW w:w="1365" w:type="dxa"/>
            <w:tcBorders>
              <w:top w:val="single" w:sz="4" w:space="0" w:color="auto"/>
            </w:tcBorders>
            <w:vAlign w:val="center"/>
          </w:tcPr>
          <w:p w:rsidR="00A03CD8" w:rsidRPr="00706140" w:rsidRDefault="00A03CD8" w:rsidP="003C2F7B">
            <w:pPr>
              <w:jc w:val="center"/>
              <w:rPr>
                <w:rFonts w:ascii="华文仿宋" w:eastAsia="华文仿宋" w:hAnsi="华文仿宋"/>
                <w:szCs w:val="21"/>
              </w:rPr>
            </w:pPr>
            <w:r w:rsidRPr="00706140">
              <w:rPr>
                <w:rFonts w:ascii="华文仿宋" w:eastAsia="华文仿宋" w:hAnsi="华文仿宋" w:hint="eastAsia"/>
                <w:szCs w:val="21"/>
              </w:rPr>
              <w:t>审核完成的施工图纸已具备</w:t>
            </w:r>
          </w:p>
          <w:p w:rsidR="00A03CD8" w:rsidRPr="00706140" w:rsidRDefault="00A03CD8" w:rsidP="003C2F7B">
            <w:pPr>
              <w:jc w:val="center"/>
              <w:rPr>
                <w:rFonts w:ascii="华文仿宋" w:eastAsia="华文仿宋" w:hAnsi="华文仿宋"/>
                <w:szCs w:val="21"/>
              </w:rPr>
            </w:pPr>
          </w:p>
        </w:tc>
        <w:tc>
          <w:tcPr>
            <w:tcW w:w="4200" w:type="dxa"/>
            <w:tcBorders>
              <w:top w:val="single" w:sz="4" w:space="0" w:color="auto"/>
            </w:tcBorders>
            <w:vAlign w:val="center"/>
          </w:tcPr>
          <w:p w:rsidR="00A03CD8" w:rsidRPr="00706140" w:rsidRDefault="00A03CD8" w:rsidP="003C2F7B">
            <w:pPr>
              <w:rPr>
                <w:rFonts w:ascii="华文仿宋" w:eastAsia="华文仿宋" w:hAnsi="华文仿宋"/>
                <w:szCs w:val="21"/>
              </w:rPr>
            </w:pPr>
            <w:r w:rsidRPr="00706140">
              <w:rPr>
                <w:rFonts w:ascii="华文仿宋" w:eastAsia="华文仿宋" w:hAnsi="华文仿宋" w:hint="eastAsia"/>
                <w:szCs w:val="21"/>
              </w:rPr>
              <w:t>根据招标文件要求，编制招标工程量清单及招标控制价，内容符合招标备案及招标答疑相关要求并符合北京市招标备案要求。与其他造价咨询单位核对工程量清单及招标控制价，最终核定出发布的工程量清单及招标控制价。</w:t>
            </w:r>
          </w:p>
          <w:p w:rsidR="00A03CD8" w:rsidRPr="00706140" w:rsidRDefault="00A03CD8" w:rsidP="003C2F7B">
            <w:pPr>
              <w:rPr>
                <w:rFonts w:ascii="华文仿宋" w:eastAsia="华文仿宋" w:hAnsi="华文仿宋"/>
                <w:snapToGrid w:val="0"/>
                <w:szCs w:val="21"/>
              </w:rPr>
            </w:pPr>
          </w:p>
        </w:tc>
        <w:tc>
          <w:tcPr>
            <w:tcW w:w="1126" w:type="dxa"/>
            <w:tcBorders>
              <w:top w:val="single" w:sz="4" w:space="0" w:color="auto"/>
            </w:tcBorders>
            <w:vAlign w:val="center"/>
          </w:tcPr>
          <w:p w:rsidR="00A03CD8" w:rsidRPr="00706140" w:rsidRDefault="00A03CD8" w:rsidP="003C2F7B">
            <w:pPr>
              <w:jc w:val="center"/>
              <w:rPr>
                <w:rFonts w:ascii="华文仿宋" w:eastAsia="华文仿宋" w:hAnsi="华文仿宋"/>
                <w:szCs w:val="21"/>
              </w:rPr>
            </w:pPr>
            <w:r w:rsidRPr="00706140">
              <w:rPr>
                <w:rFonts w:ascii="华文仿宋" w:eastAsia="华文仿宋" w:hAnsi="华文仿宋" w:hint="eastAsia"/>
                <w:szCs w:val="21"/>
              </w:rPr>
              <w:t>审核完成的施工图纸已具备后10个工作日内（并符合招标人的招标要求）</w:t>
            </w:r>
          </w:p>
        </w:tc>
        <w:tc>
          <w:tcPr>
            <w:tcW w:w="1200" w:type="dxa"/>
            <w:tcBorders>
              <w:top w:val="single" w:sz="4" w:space="0" w:color="auto"/>
            </w:tcBorders>
            <w:vAlign w:val="center"/>
          </w:tcPr>
          <w:p w:rsidR="00A03CD8" w:rsidRPr="00706140" w:rsidRDefault="00A03CD8" w:rsidP="003C2F7B">
            <w:pPr>
              <w:jc w:val="center"/>
              <w:rPr>
                <w:rFonts w:ascii="华文仿宋" w:eastAsia="华文仿宋" w:hAnsi="华文仿宋"/>
                <w:szCs w:val="21"/>
              </w:rPr>
            </w:pPr>
            <w:r w:rsidRPr="00706140">
              <w:rPr>
                <w:rFonts w:ascii="华文仿宋" w:eastAsia="华文仿宋" w:hAnsi="华文仿宋" w:hint="eastAsia"/>
                <w:szCs w:val="21"/>
              </w:rPr>
              <w:t>使用正版软件提供广联达版本、工程量计算底稿；文件套数符合招标人的具体要求</w:t>
            </w:r>
          </w:p>
        </w:tc>
      </w:tr>
      <w:tr w:rsidR="00A03CD8" w:rsidRPr="00706140" w:rsidTr="00A03CD8">
        <w:trPr>
          <w:trHeight w:val="748"/>
        </w:trPr>
        <w:tc>
          <w:tcPr>
            <w:tcW w:w="892" w:type="dxa"/>
            <w:vMerge/>
            <w:vAlign w:val="center"/>
          </w:tcPr>
          <w:p w:rsidR="00A03CD8" w:rsidRPr="00706140" w:rsidRDefault="00A03CD8" w:rsidP="003C2F7B">
            <w:pPr>
              <w:jc w:val="center"/>
              <w:rPr>
                <w:rFonts w:ascii="华文仿宋" w:eastAsia="华文仿宋" w:hAnsi="华文仿宋"/>
                <w:b/>
                <w:szCs w:val="21"/>
              </w:rPr>
            </w:pPr>
          </w:p>
        </w:tc>
        <w:tc>
          <w:tcPr>
            <w:tcW w:w="1106" w:type="dxa"/>
            <w:vAlign w:val="center"/>
          </w:tcPr>
          <w:p w:rsidR="00A03CD8" w:rsidRPr="00706140" w:rsidRDefault="00A03CD8" w:rsidP="003C2F7B">
            <w:pPr>
              <w:jc w:val="center"/>
              <w:rPr>
                <w:rFonts w:ascii="华文仿宋" w:eastAsia="华文仿宋" w:hAnsi="华文仿宋"/>
                <w:bCs/>
                <w:szCs w:val="21"/>
              </w:rPr>
            </w:pPr>
            <w:r w:rsidRPr="00706140">
              <w:rPr>
                <w:rFonts w:ascii="华文仿宋" w:eastAsia="华文仿宋" w:hAnsi="华文仿宋" w:hint="eastAsia"/>
                <w:bCs/>
                <w:szCs w:val="21"/>
              </w:rPr>
              <w:t>合同文本建议</w:t>
            </w:r>
          </w:p>
        </w:tc>
        <w:tc>
          <w:tcPr>
            <w:tcW w:w="1365" w:type="dxa"/>
            <w:vAlign w:val="center"/>
          </w:tcPr>
          <w:p w:rsidR="00A03CD8" w:rsidRPr="00706140" w:rsidRDefault="00A03CD8" w:rsidP="003C2F7B">
            <w:pPr>
              <w:jc w:val="center"/>
              <w:rPr>
                <w:rFonts w:ascii="华文仿宋" w:eastAsia="华文仿宋" w:hAnsi="华文仿宋"/>
                <w:szCs w:val="21"/>
              </w:rPr>
            </w:pPr>
            <w:r w:rsidRPr="00706140">
              <w:rPr>
                <w:rFonts w:ascii="华文仿宋" w:eastAsia="华文仿宋" w:hAnsi="华文仿宋" w:hint="eastAsia"/>
                <w:szCs w:val="21"/>
              </w:rPr>
              <w:t>项目中标人已确定</w:t>
            </w:r>
          </w:p>
        </w:tc>
        <w:tc>
          <w:tcPr>
            <w:tcW w:w="4200" w:type="dxa"/>
            <w:vAlign w:val="center"/>
          </w:tcPr>
          <w:p w:rsidR="00A03CD8" w:rsidRPr="00706140" w:rsidRDefault="00A03CD8" w:rsidP="003C2F7B">
            <w:pPr>
              <w:rPr>
                <w:rFonts w:ascii="华文仿宋" w:eastAsia="华文仿宋" w:hAnsi="华文仿宋"/>
                <w:szCs w:val="21"/>
              </w:rPr>
            </w:pPr>
            <w:r w:rsidRPr="00706140">
              <w:rPr>
                <w:rFonts w:ascii="华文仿宋" w:eastAsia="华文仿宋" w:hAnsi="华文仿宋" w:hint="eastAsia"/>
                <w:szCs w:val="21"/>
              </w:rPr>
              <w:t>针对</w:t>
            </w:r>
            <w:proofErr w:type="gramStart"/>
            <w:r w:rsidRPr="00706140">
              <w:rPr>
                <w:rFonts w:ascii="华文仿宋" w:eastAsia="华文仿宋" w:hAnsi="华文仿宋" w:hint="eastAsia"/>
                <w:szCs w:val="21"/>
              </w:rPr>
              <w:t>拟签订</w:t>
            </w:r>
            <w:proofErr w:type="gramEnd"/>
            <w:r w:rsidRPr="00706140">
              <w:rPr>
                <w:rFonts w:ascii="华文仿宋" w:eastAsia="华文仿宋" w:hAnsi="华文仿宋" w:hint="eastAsia"/>
                <w:szCs w:val="21"/>
              </w:rPr>
              <w:t>的合同文本提出工作建议，对拟签合同对成本的影响提出具体工作建议。确认拟签约合同文本。对清</w:t>
            </w:r>
            <w:proofErr w:type="gramStart"/>
            <w:r w:rsidRPr="00706140">
              <w:rPr>
                <w:rFonts w:ascii="华文仿宋" w:eastAsia="华文仿宋" w:hAnsi="华文仿宋" w:hint="eastAsia"/>
                <w:szCs w:val="21"/>
              </w:rPr>
              <w:t>标过程</w:t>
            </w:r>
            <w:proofErr w:type="gramEnd"/>
            <w:r w:rsidRPr="00706140">
              <w:rPr>
                <w:rFonts w:ascii="华文仿宋" w:eastAsia="华文仿宋" w:hAnsi="华文仿宋" w:hint="eastAsia"/>
                <w:szCs w:val="21"/>
              </w:rPr>
              <w:t>中的问题在合同中的落实情况落实方法提出具体明确的处理建议。</w:t>
            </w:r>
          </w:p>
        </w:tc>
        <w:tc>
          <w:tcPr>
            <w:tcW w:w="1126" w:type="dxa"/>
            <w:vAlign w:val="center"/>
          </w:tcPr>
          <w:p w:rsidR="00A03CD8" w:rsidRPr="00706140" w:rsidRDefault="00A03CD8" w:rsidP="003C2F7B">
            <w:pPr>
              <w:jc w:val="center"/>
              <w:rPr>
                <w:rFonts w:ascii="华文仿宋" w:eastAsia="华文仿宋" w:hAnsi="华文仿宋"/>
                <w:szCs w:val="21"/>
              </w:rPr>
            </w:pPr>
            <w:r w:rsidRPr="00706140">
              <w:rPr>
                <w:rFonts w:ascii="华文仿宋" w:eastAsia="华文仿宋" w:hAnsi="华文仿宋" w:hint="eastAsia"/>
                <w:szCs w:val="21"/>
              </w:rPr>
              <w:t>中标通知书发放后3个工作日内。</w:t>
            </w:r>
          </w:p>
        </w:tc>
        <w:tc>
          <w:tcPr>
            <w:tcW w:w="1200" w:type="dxa"/>
            <w:vAlign w:val="center"/>
          </w:tcPr>
          <w:p w:rsidR="00A03CD8" w:rsidRPr="00706140" w:rsidRDefault="00A03CD8" w:rsidP="003C2F7B">
            <w:pPr>
              <w:jc w:val="center"/>
              <w:rPr>
                <w:rFonts w:ascii="华文仿宋" w:eastAsia="华文仿宋" w:hAnsi="华文仿宋"/>
                <w:szCs w:val="21"/>
              </w:rPr>
            </w:pPr>
            <w:r w:rsidRPr="00706140">
              <w:rPr>
                <w:rFonts w:ascii="华文仿宋" w:eastAsia="华文仿宋" w:hAnsi="华文仿宋" w:hint="eastAsia"/>
                <w:szCs w:val="21"/>
              </w:rPr>
              <w:t>电子版文件一份</w:t>
            </w:r>
          </w:p>
          <w:p w:rsidR="00A03CD8" w:rsidRPr="00706140" w:rsidRDefault="00A03CD8" w:rsidP="003C2F7B">
            <w:pPr>
              <w:jc w:val="center"/>
              <w:rPr>
                <w:rFonts w:ascii="华文仿宋" w:eastAsia="华文仿宋" w:hAnsi="华文仿宋"/>
                <w:szCs w:val="21"/>
              </w:rPr>
            </w:pPr>
            <w:r w:rsidRPr="00706140">
              <w:rPr>
                <w:rFonts w:ascii="华文仿宋" w:eastAsia="华文仿宋" w:hAnsi="华文仿宋" w:hint="eastAsia"/>
                <w:szCs w:val="21"/>
              </w:rPr>
              <w:t>纸制函件三份</w:t>
            </w:r>
          </w:p>
        </w:tc>
      </w:tr>
      <w:tr w:rsidR="003C57C7" w:rsidRPr="00706140" w:rsidTr="00A03CD8">
        <w:trPr>
          <w:trHeight w:val="1385"/>
        </w:trPr>
        <w:tc>
          <w:tcPr>
            <w:tcW w:w="892" w:type="dxa"/>
            <w:vMerge w:val="restart"/>
            <w:vAlign w:val="center"/>
          </w:tcPr>
          <w:p w:rsidR="003C57C7" w:rsidRPr="00706140" w:rsidRDefault="003C57C7" w:rsidP="003C2F7B">
            <w:pPr>
              <w:jc w:val="center"/>
              <w:rPr>
                <w:rFonts w:ascii="华文仿宋" w:eastAsia="华文仿宋" w:hAnsi="华文仿宋"/>
                <w:b/>
                <w:bCs/>
                <w:szCs w:val="21"/>
              </w:rPr>
            </w:pPr>
            <w:r w:rsidRPr="00706140">
              <w:rPr>
                <w:rFonts w:ascii="华文仿宋" w:eastAsia="华文仿宋" w:hAnsi="华文仿宋" w:hint="eastAsia"/>
                <w:b/>
                <w:bCs/>
                <w:szCs w:val="21"/>
              </w:rPr>
              <w:t>施工阶段</w:t>
            </w:r>
          </w:p>
        </w:tc>
        <w:tc>
          <w:tcPr>
            <w:tcW w:w="1106" w:type="dxa"/>
            <w:vAlign w:val="center"/>
          </w:tcPr>
          <w:p w:rsidR="003C57C7" w:rsidRPr="00706140" w:rsidRDefault="003C57C7" w:rsidP="003C2F7B">
            <w:pPr>
              <w:jc w:val="center"/>
              <w:rPr>
                <w:rFonts w:ascii="华文仿宋" w:eastAsia="华文仿宋" w:hAnsi="华文仿宋"/>
                <w:bCs/>
                <w:szCs w:val="21"/>
              </w:rPr>
            </w:pPr>
            <w:r w:rsidRPr="00706140">
              <w:rPr>
                <w:rFonts w:ascii="华文仿宋" w:eastAsia="华文仿宋" w:hAnsi="华文仿宋" w:hint="eastAsia"/>
                <w:bCs/>
                <w:szCs w:val="21"/>
              </w:rPr>
              <w:t>进度款审批</w:t>
            </w:r>
          </w:p>
        </w:tc>
        <w:tc>
          <w:tcPr>
            <w:tcW w:w="1365" w:type="dxa"/>
            <w:vAlign w:val="center"/>
          </w:tcPr>
          <w:p w:rsidR="003C57C7" w:rsidRPr="00706140" w:rsidRDefault="003C57C7" w:rsidP="003C2F7B">
            <w:pPr>
              <w:jc w:val="center"/>
              <w:rPr>
                <w:rFonts w:ascii="华文仿宋" w:eastAsia="华文仿宋" w:hAnsi="华文仿宋"/>
                <w:szCs w:val="21"/>
              </w:rPr>
            </w:pPr>
            <w:r w:rsidRPr="00706140">
              <w:rPr>
                <w:rFonts w:ascii="华文仿宋" w:eastAsia="华文仿宋" w:hAnsi="华文仿宋" w:hint="eastAsia"/>
                <w:szCs w:val="21"/>
              </w:rPr>
              <w:t>施工单位已上报工程进度款</w:t>
            </w:r>
          </w:p>
        </w:tc>
        <w:tc>
          <w:tcPr>
            <w:tcW w:w="4200" w:type="dxa"/>
            <w:vAlign w:val="center"/>
          </w:tcPr>
          <w:p w:rsidR="003C57C7" w:rsidRPr="00706140" w:rsidRDefault="003C57C7" w:rsidP="003C2F7B">
            <w:pPr>
              <w:rPr>
                <w:rFonts w:ascii="华文仿宋" w:eastAsia="华文仿宋" w:hAnsi="华文仿宋"/>
                <w:szCs w:val="21"/>
              </w:rPr>
            </w:pPr>
            <w:r w:rsidRPr="00706140">
              <w:rPr>
                <w:rFonts w:ascii="华文仿宋" w:eastAsia="华文仿宋" w:hAnsi="华文仿宋" w:hint="eastAsia"/>
                <w:szCs w:val="21"/>
              </w:rPr>
              <w:t>根据已确定的中标工程量清单及施工单位承诺文件，在招标人组织下与施工单位进行核对。</w:t>
            </w:r>
          </w:p>
        </w:tc>
        <w:tc>
          <w:tcPr>
            <w:tcW w:w="1126" w:type="dxa"/>
            <w:vAlign w:val="center"/>
          </w:tcPr>
          <w:p w:rsidR="003C57C7" w:rsidRPr="00706140" w:rsidRDefault="003C57C7" w:rsidP="003C2F7B">
            <w:pPr>
              <w:jc w:val="center"/>
              <w:rPr>
                <w:rFonts w:ascii="华文仿宋" w:eastAsia="华文仿宋" w:hAnsi="华文仿宋"/>
                <w:szCs w:val="21"/>
              </w:rPr>
            </w:pPr>
            <w:r w:rsidRPr="00706140">
              <w:rPr>
                <w:rFonts w:ascii="华文仿宋" w:eastAsia="华文仿宋" w:hAnsi="华文仿宋" w:hint="eastAsia"/>
                <w:szCs w:val="21"/>
              </w:rPr>
              <w:t>施工单位</w:t>
            </w:r>
            <w:proofErr w:type="gramStart"/>
            <w:r w:rsidRPr="00706140">
              <w:rPr>
                <w:rFonts w:ascii="华文仿宋" w:eastAsia="华文仿宋" w:hAnsi="华文仿宋" w:hint="eastAsia"/>
                <w:szCs w:val="21"/>
              </w:rPr>
              <w:t>上报核量清单</w:t>
            </w:r>
            <w:proofErr w:type="gramEnd"/>
            <w:r w:rsidRPr="00706140">
              <w:rPr>
                <w:rFonts w:ascii="华文仿宋" w:eastAsia="华文仿宋" w:hAnsi="华文仿宋" w:hint="eastAsia"/>
                <w:szCs w:val="21"/>
              </w:rPr>
              <w:t>后7个工作日内。</w:t>
            </w:r>
          </w:p>
        </w:tc>
        <w:tc>
          <w:tcPr>
            <w:tcW w:w="1200" w:type="dxa"/>
            <w:vAlign w:val="center"/>
          </w:tcPr>
          <w:p w:rsidR="003C57C7" w:rsidRPr="00706140" w:rsidRDefault="003C57C7" w:rsidP="003C2F7B">
            <w:pPr>
              <w:jc w:val="center"/>
              <w:rPr>
                <w:rFonts w:ascii="华文仿宋" w:eastAsia="华文仿宋" w:hAnsi="华文仿宋"/>
                <w:szCs w:val="21"/>
              </w:rPr>
            </w:pPr>
            <w:r w:rsidRPr="00706140">
              <w:rPr>
                <w:rFonts w:ascii="华文仿宋" w:eastAsia="华文仿宋" w:hAnsi="华文仿宋" w:hint="eastAsia"/>
                <w:szCs w:val="21"/>
              </w:rPr>
              <w:t>审核意见三份</w:t>
            </w:r>
          </w:p>
          <w:p w:rsidR="003C57C7" w:rsidRPr="00706140" w:rsidRDefault="003C57C7" w:rsidP="003C2F7B">
            <w:pPr>
              <w:jc w:val="center"/>
              <w:rPr>
                <w:rFonts w:ascii="华文仿宋" w:eastAsia="华文仿宋" w:hAnsi="华文仿宋"/>
                <w:szCs w:val="21"/>
              </w:rPr>
            </w:pPr>
          </w:p>
        </w:tc>
      </w:tr>
      <w:tr w:rsidR="003C57C7" w:rsidRPr="00706140" w:rsidTr="00A03CD8">
        <w:trPr>
          <w:trHeight w:val="1385"/>
        </w:trPr>
        <w:tc>
          <w:tcPr>
            <w:tcW w:w="892" w:type="dxa"/>
            <w:vMerge/>
            <w:vAlign w:val="center"/>
          </w:tcPr>
          <w:p w:rsidR="003C57C7" w:rsidRPr="00706140" w:rsidRDefault="003C57C7" w:rsidP="003C2F7B">
            <w:pPr>
              <w:jc w:val="center"/>
              <w:rPr>
                <w:rFonts w:ascii="华文仿宋" w:eastAsia="华文仿宋" w:hAnsi="华文仿宋"/>
                <w:b/>
                <w:bCs/>
                <w:szCs w:val="21"/>
              </w:rPr>
            </w:pPr>
          </w:p>
        </w:tc>
        <w:tc>
          <w:tcPr>
            <w:tcW w:w="1106" w:type="dxa"/>
            <w:vAlign w:val="center"/>
          </w:tcPr>
          <w:p w:rsidR="003C57C7" w:rsidRPr="00706140" w:rsidRDefault="003C57C7" w:rsidP="003C2F7B">
            <w:pPr>
              <w:jc w:val="center"/>
              <w:rPr>
                <w:rFonts w:ascii="华文仿宋" w:eastAsia="华文仿宋" w:hAnsi="华文仿宋"/>
                <w:bCs/>
                <w:szCs w:val="21"/>
              </w:rPr>
            </w:pPr>
            <w:r w:rsidRPr="00706140">
              <w:rPr>
                <w:rFonts w:ascii="华文仿宋" w:eastAsia="华文仿宋" w:hAnsi="华文仿宋" w:hint="eastAsia"/>
                <w:bCs/>
                <w:szCs w:val="21"/>
              </w:rPr>
              <w:t>变更洽商文件审核</w:t>
            </w:r>
          </w:p>
        </w:tc>
        <w:tc>
          <w:tcPr>
            <w:tcW w:w="1365" w:type="dxa"/>
            <w:vAlign w:val="center"/>
          </w:tcPr>
          <w:p w:rsidR="003C57C7" w:rsidRPr="00706140" w:rsidRDefault="003C57C7" w:rsidP="003C2F7B">
            <w:pPr>
              <w:rPr>
                <w:rFonts w:ascii="华文仿宋" w:eastAsia="华文仿宋" w:hAnsi="华文仿宋"/>
                <w:szCs w:val="21"/>
              </w:rPr>
            </w:pPr>
            <w:r w:rsidRPr="00706140">
              <w:rPr>
                <w:rFonts w:ascii="华文仿宋" w:eastAsia="华文仿宋" w:hAnsi="华文仿宋" w:hint="eastAsia"/>
                <w:szCs w:val="21"/>
              </w:rPr>
              <w:t>下发实施的变更洽商单（四方签字）</w:t>
            </w:r>
          </w:p>
        </w:tc>
        <w:tc>
          <w:tcPr>
            <w:tcW w:w="4200" w:type="dxa"/>
            <w:vAlign w:val="center"/>
          </w:tcPr>
          <w:p w:rsidR="003C57C7" w:rsidRPr="00706140" w:rsidRDefault="003C57C7" w:rsidP="003C2F7B">
            <w:pPr>
              <w:rPr>
                <w:rFonts w:ascii="华文仿宋" w:eastAsia="华文仿宋" w:hAnsi="华文仿宋"/>
                <w:szCs w:val="21"/>
              </w:rPr>
            </w:pPr>
            <w:r w:rsidRPr="00706140">
              <w:rPr>
                <w:rFonts w:ascii="华文仿宋" w:eastAsia="华文仿宋" w:hAnsi="华文仿宋" w:hint="eastAsia"/>
                <w:szCs w:val="21"/>
              </w:rPr>
              <w:t>根据变更洽商资料、合同文件、补充协议及工程量清单，图纸、市场价格，结合现场实际情况估算变更金额，出具变更洽商费用审批意见，并在招标人组织下完成与施工单位的谈判及核对工作。</w:t>
            </w:r>
          </w:p>
        </w:tc>
        <w:tc>
          <w:tcPr>
            <w:tcW w:w="1126" w:type="dxa"/>
            <w:vAlign w:val="center"/>
          </w:tcPr>
          <w:p w:rsidR="003C57C7" w:rsidRPr="00706140" w:rsidRDefault="003C57C7" w:rsidP="003C2F7B">
            <w:pPr>
              <w:jc w:val="center"/>
              <w:rPr>
                <w:rFonts w:ascii="华文仿宋" w:eastAsia="华文仿宋" w:hAnsi="华文仿宋"/>
                <w:szCs w:val="21"/>
              </w:rPr>
            </w:pPr>
            <w:r w:rsidRPr="00706140">
              <w:rPr>
                <w:rFonts w:ascii="华文仿宋" w:eastAsia="华文仿宋" w:hAnsi="华文仿宋" w:hint="eastAsia"/>
                <w:szCs w:val="21"/>
              </w:rPr>
              <w:t>受招标人委托后费用变更在2个工作日内完成变更费用的编制（重大变更，另行确定），并在招标人要求下及时与施工</w:t>
            </w:r>
            <w:r w:rsidRPr="00706140">
              <w:rPr>
                <w:rFonts w:ascii="华文仿宋" w:eastAsia="华文仿宋" w:hAnsi="华文仿宋" w:hint="eastAsia"/>
                <w:szCs w:val="21"/>
              </w:rPr>
              <w:lastRenderedPageBreak/>
              <w:t>单位核对。</w:t>
            </w:r>
          </w:p>
        </w:tc>
        <w:tc>
          <w:tcPr>
            <w:tcW w:w="1200" w:type="dxa"/>
            <w:vAlign w:val="center"/>
          </w:tcPr>
          <w:p w:rsidR="003C57C7" w:rsidRPr="00706140" w:rsidRDefault="003C57C7" w:rsidP="003C2F7B">
            <w:pPr>
              <w:jc w:val="center"/>
              <w:rPr>
                <w:rFonts w:ascii="华文仿宋" w:eastAsia="华文仿宋" w:hAnsi="华文仿宋"/>
                <w:szCs w:val="21"/>
              </w:rPr>
            </w:pPr>
            <w:r w:rsidRPr="00706140">
              <w:rPr>
                <w:rFonts w:ascii="华文仿宋" w:eastAsia="华文仿宋" w:hAnsi="华文仿宋" w:hint="eastAsia"/>
                <w:szCs w:val="21"/>
              </w:rPr>
              <w:lastRenderedPageBreak/>
              <w:t>审核意见三份。电子版一份</w:t>
            </w:r>
          </w:p>
        </w:tc>
      </w:tr>
      <w:tr w:rsidR="003C57C7" w:rsidRPr="00706140" w:rsidTr="00A03CD8">
        <w:trPr>
          <w:trHeight w:val="1385"/>
        </w:trPr>
        <w:tc>
          <w:tcPr>
            <w:tcW w:w="892" w:type="dxa"/>
            <w:vMerge/>
            <w:vAlign w:val="center"/>
          </w:tcPr>
          <w:p w:rsidR="003C57C7" w:rsidRPr="00706140" w:rsidRDefault="003C57C7" w:rsidP="003C2F7B">
            <w:pPr>
              <w:jc w:val="center"/>
              <w:rPr>
                <w:rFonts w:ascii="华文仿宋" w:eastAsia="华文仿宋" w:hAnsi="华文仿宋"/>
                <w:b/>
                <w:bCs/>
                <w:szCs w:val="21"/>
              </w:rPr>
            </w:pPr>
          </w:p>
        </w:tc>
        <w:tc>
          <w:tcPr>
            <w:tcW w:w="1106" w:type="dxa"/>
            <w:vAlign w:val="center"/>
          </w:tcPr>
          <w:p w:rsidR="003C57C7" w:rsidRPr="00706140" w:rsidRDefault="003C57C7" w:rsidP="003C2F7B">
            <w:pPr>
              <w:jc w:val="center"/>
              <w:rPr>
                <w:rFonts w:ascii="华文仿宋" w:eastAsia="华文仿宋" w:hAnsi="华文仿宋"/>
                <w:bCs/>
                <w:szCs w:val="21"/>
              </w:rPr>
            </w:pPr>
            <w:r w:rsidRPr="00706140">
              <w:rPr>
                <w:rFonts w:ascii="华文仿宋" w:eastAsia="华文仿宋" w:hAnsi="华文仿宋" w:hint="eastAsia"/>
                <w:bCs/>
                <w:szCs w:val="21"/>
              </w:rPr>
              <w:t>材料认价</w:t>
            </w:r>
          </w:p>
        </w:tc>
        <w:tc>
          <w:tcPr>
            <w:tcW w:w="1365" w:type="dxa"/>
            <w:vAlign w:val="center"/>
          </w:tcPr>
          <w:p w:rsidR="003C57C7" w:rsidRPr="00706140" w:rsidRDefault="003C57C7" w:rsidP="003C2F7B">
            <w:pPr>
              <w:jc w:val="center"/>
              <w:rPr>
                <w:rFonts w:ascii="华文仿宋" w:eastAsia="华文仿宋" w:hAnsi="华文仿宋"/>
                <w:szCs w:val="21"/>
              </w:rPr>
            </w:pPr>
            <w:r w:rsidRPr="00706140">
              <w:rPr>
                <w:rFonts w:ascii="华文仿宋" w:eastAsia="华文仿宋" w:hAnsi="华文仿宋" w:hint="eastAsia"/>
                <w:szCs w:val="21"/>
              </w:rPr>
              <w:t>招标人提出认价要求</w:t>
            </w:r>
          </w:p>
        </w:tc>
        <w:tc>
          <w:tcPr>
            <w:tcW w:w="4200" w:type="dxa"/>
            <w:vAlign w:val="center"/>
          </w:tcPr>
          <w:p w:rsidR="003C57C7" w:rsidRPr="00706140" w:rsidRDefault="003C57C7" w:rsidP="003C2F7B">
            <w:pPr>
              <w:rPr>
                <w:rFonts w:ascii="华文仿宋" w:eastAsia="华文仿宋" w:hAnsi="华文仿宋"/>
                <w:szCs w:val="21"/>
              </w:rPr>
            </w:pPr>
            <w:r w:rsidRPr="00706140">
              <w:rPr>
                <w:rFonts w:ascii="华文仿宋" w:eastAsia="华文仿宋" w:hAnsi="华文仿宋" w:hint="eastAsia"/>
                <w:szCs w:val="21"/>
              </w:rPr>
              <w:t>根据合同文件及行业要求，对招标人的询价项目提出明确答复意见，投标人对所出具的咨询成果的真实准确性负责。</w:t>
            </w:r>
          </w:p>
        </w:tc>
        <w:tc>
          <w:tcPr>
            <w:tcW w:w="1126" w:type="dxa"/>
            <w:vAlign w:val="center"/>
          </w:tcPr>
          <w:p w:rsidR="003C57C7" w:rsidRPr="00706140" w:rsidRDefault="003C57C7" w:rsidP="003C2F7B">
            <w:pPr>
              <w:jc w:val="center"/>
              <w:rPr>
                <w:rFonts w:ascii="华文仿宋" w:eastAsia="华文仿宋" w:hAnsi="华文仿宋"/>
                <w:szCs w:val="21"/>
              </w:rPr>
            </w:pPr>
            <w:r w:rsidRPr="00706140">
              <w:rPr>
                <w:rFonts w:ascii="华文仿宋" w:eastAsia="华文仿宋" w:hAnsi="华文仿宋" w:hint="eastAsia"/>
                <w:szCs w:val="21"/>
              </w:rPr>
              <w:t>招标人提出询价要求后3个工作日内。</w:t>
            </w:r>
          </w:p>
        </w:tc>
        <w:tc>
          <w:tcPr>
            <w:tcW w:w="1200" w:type="dxa"/>
            <w:vAlign w:val="center"/>
          </w:tcPr>
          <w:p w:rsidR="003C57C7" w:rsidRPr="00706140" w:rsidRDefault="003C57C7" w:rsidP="003C2F7B">
            <w:pPr>
              <w:jc w:val="center"/>
              <w:rPr>
                <w:rFonts w:ascii="华文仿宋" w:eastAsia="华文仿宋" w:hAnsi="华文仿宋"/>
                <w:szCs w:val="21"/>
              </w:rPr>
            </w:pPr>
            <w:r w:rsidRPr="00706140">
              <w:rPr>
                <w:rFonts w:ascii="华文仿宋" w:eastAsia="华文仿宋" w:hAnsi="华文仿宋" w:hint="eastAsia"/>
                <w:szCs w:val="21"/>
              </w:rPr>
              <w:t>纸质版三份</w:t>
            </w:r>
          </w:p>
          <w:p w:rsidR="003C57C7" w:rsidRPr="00706140" w:rsidRDefault="003C57C7" w:rsidP="003C2F7B">
            <w:pPr>
              <w:jc w:val="center"/>
              <w:rPr>
                <w:rFonts w:ascii="华文仿宋" w:eastAsia="华文仿宋" w:hAnsi="华文仿宋"/>
                <w:szCs w:val="21"/>
              </w:rPr>
            </w:pPr>
            <w:r w:rsidRPr="00706140">
              <w:rPr>
                <w:rFonts w:ascii="华文仿宋" w:eastAsia="华文仿宋" w:hAnsi="华文仿宋" w:hint="eastAsia"/>
                <w:szCs w:val="21"/>
              </w:rPr>
              <w:t>电子版一份</w:t>
            </w:r>
          </w:p>
        </w:tc>
      </w:tr>
      <w:tr w:rsidR="003C57C7" w:rsidRPr="00706140" w:rsidTr="00A03CD8">
        <w:trPr>
          <w:trHeight w:val="172"/>
        </w:trPr>
        <w:tc>
          <w:tcPr>
            <w:tcW w:w="892" w:type="dxa"/>
            <w:vAlign w:val="center"/>
          </w:tcPr>
          <w:p w:rsidR="003C57C7" w:rsidRPr="00706140" w:rsidRDefault="003C57C7" w:rsidP="003C2F7B">
            <w:pPr>
              <w:jc w:val="center"/>
              <w:rPr>
                <w:rFonts w:ascii="华文仿宋" w:eastAsia="华文仿宋" w:hAnsi="华文仿宋"/>
                <w:b/>
                <w:bCs/>
                <w:szCs w:val="21"/>
              </w:rPr>
            </w:pPr>
            <w:r w:rsidRPr="00706140">
              <w:rPr>
                <w:rFonts w:ascii="华文仿宋" w:eastAsia="华文仿宋" w:hAnsi="华文仿宋" w:hint="eastAsia"/>
                <w:b/>
                <w:bCs/>
                <w:szCs w:val="21"/>
              </w:rPr>
              <w:t>结算阶段</w:t>
            </w:r>
          </w:p>
        </w:tc>
        <w:tc>
          <w:tcPr>
            <w:tcW w:w="1106" w:type="dxa"/>
            <w:vAlign w:val="center"/>
          </w:tcPr>
          <w:p w:rsidR="003C57C7" w:rsidRPr="00706140" w:rsidRDefault="003C57C7" w:rsidP="003C2F7B">
            <w:pPr>
              <w:jc w:val="center"/>
              <w:rPr>
                <w:rFonts w:ascii="华文仿宋" w:eastAsia="华文仿宋" w:hAnsi="华文仿宋"/>
                <w:szCs w:val="21"/>
              </w:rPr>
            </w:pPr>
            <w:r w:rsidRPr="00706140">
              <w:rPr>
                <w:rFonts w:ascii="华文仿宋" w:eastAsia="华文仿宋" w:hAnsi="华文仿宋" w:hint="eastAsia"/>
                <w:szCs w:val="21"/>
              </w:rPr>
              <w:t>结算审核结果</w:t>
            </w:r>
          </w:p>
        </w:tc>
        <w:tc>
          <w:tcPr>
            <w:tcW w:w="1365" w:type="dxa"/>
            <w:vAlign w:val="center"/>
          </w:tcPr>
          <w:p w:rsidR="003C57C7" w:rsidRPr="00706140" w:rsidRDefault="003C57C7" w:rsidP="003C2F7B">
            <w:pPr>
              <w:jc w:val="center"/>
              <w:rPr>
                <w:rFonts w:ascii="华文仿宋" w:eastAsia="华文仿宋" w:hAnsi="华文仿宋"/>
                <w:szCs w:val="21"/>
              </w:rPr>
            </w:pPr>
            <w:r w:rsidRPr="00706140">
              <w:rPr>
                <w:rFonts w:ascii="华文仿宋" w:eastAsia="华文仿宋" w:hAnsi="华文仿宋" w:hint="eastAsia"/>
                <w:szCs w:val="21"/>
              </w:rPr>
              <w:t>工程已竣工验收合格，施工单位提交结算资料并</w:t>
            </w:r>
            <w:r w:rsidRPr="00706140">
              <w:rPr>
                <w:rFonts w:ascii="华文仿宋" w:eastAsia="华文仿宋" w:hAnsi="华文仿宋" w:hint="eastAsia"/>
                <w:bCs/>
                <w:szCs w:val="21"/>
              </w:rPr>
              <w:t>经招标人确认后</w:t>
            </w:r>
          </w:p>
        </w:tc>
        <w:tc>
          <w:tcPr>
            <w:tcW w:w="4200" w:type="dxa"/>
            <w:vAlign w:val="center"/>
          </w:tcPr>
          <w:p w:rsidR="003C57C7" w:rsidRPr="00706140" w:rsidRDefault="003C57C7" w:rsidP="003C2F7B">
            <w:pPr>
              <w:rPr>
                <w:rFonts w:ascii="华文仿宋" w:eastAsia="华文仿宋" w:hAnsi="华文仿宋"/>
                <w:szCs w:val="21"/>
              </w:rPr>
            </w:pPr>
            <w:r w:rsidRPr="00706140">
              <w:rPr>
                <w:rFonts w:ascii="华文仿宋" w:eastAsia="华文仿宋" w:hAnsi="华文仿宋" w:hint="eastAsia"/>
                <w:szCs w:val="21"/>
              </w:rPr>
              <w:t>根据施工合同文件及造价咨询合同文件，开展结算审核工作，在招标人的组织下与施工单位进行结算核对。结算最终结果报招标人审批后出具最终结算报告。</w:t>
            </w:r>
          </w:p>
        </w:tc>
        <w:tc>
          <w:tcPr>
            <w:tcW w:w="1126" w:type="dxa"/>
            <w:vAlign w:val="center"/>
          </w:tcPr>
          <w:p w:rsidR="003C57C7" w:rsidRPr="00706140" w:rsidRDefault="003C57C7" w:rsidP="003C2F7B">
            <w:pPr>
              <w:jc w:val="center"/>
              <w:rPr>
                <w:rFonts w:ascii="华文仿宋" w:eastAsia="华文仿宋" w:hAnsi="华文仿宋"/>
                <w:szCs w:val="21"/>
              </w:rPr>
            </w:pPr>
            <w:r w:rsidRPr="00706140">
              <w:rPr>
                <w:rFonts w:ascii="华文仿宋" w:eastAsia="华文仿宋" w:hAnsi="华文仿宋" w:hint="eastAsia"/>
                <w:szCs w:val="21"/>
              </w:rPr>
              <w:t>施工单位上报竣工结算报告后30日内出初审报告。</w:t>
            </w:r>
          </w:p>
        </w:tc>
        <w:tc>
          <w:tcPr>
            <w:tcW w:w="1200" w:type="dxa"/>
            <w:vAlign w:val="center"/>
          </w:tcPr>
          <w:p w:rsidR="003C57C7" w:rsidRPr="00706140" w:rsidRDefault="003C57C7" w:rsidP="003C2F7B">
            <w:pPr>
              <w:jc w:val="center"/>
              <w:rPr>
                <w:rFonts w:ascii="华文仿宋" w:eastAsia="华文仿宋" w:hAnsi="华文仿宋"/>
                <w:szCs w:val="21"/>
              </w:rPr>
            </w:pPr>
            <w:r w:rsidRPr="00706140">
              <w:rPr>
                <w:rFonts w:ascii="华文仿宋" w:eastAsia="华文仿宋" w:hAnsi="华文仿宋" w:hint="eastAsia"/>
                <w:szCs w:val="21"/>
              </w:rPr>
              <w:t>竣工结算审核报告六份。电子版一份</w:t>
            </w:r>
          </w:p>
        </w:tc>
      </w:tr>
      <w:tr w:rsidR="00D32EC0" w:rsidRPr="00CD6B64" w:rsidTr="00A03CD8">
        <w:trPr>
          <w:trHeight w:val="172"/>
        </w:trPr>
        <w:tc>
          <w:tcPr>
            <w:tcW w:w="892" w:type="dxa"/>
            <w:vAlign w:val="center"/>
          </w:tcPr>
          <w:p w:rsidR="00D32EC0" w:rsidRPr="00CD6B64" w:rsidRDefault="00D32EC0" w:rsidP="003C2F7B">
            <w:pPr>
              <w:jc w:val="center"/>
              <w:rPr>
                <w:rFonts w:ascii="华文仿宋" w:eastAsia="华文仿宋" w:hAnsi="华文仿宋"/>
                <w:b/>
                <w:bCs/>
                <w:szCs w:val="21"/>
              </w:rPr>
            </w:pPr>
            <w:r w:rsidRPr="00CD6B64">
              <w:rPr>
                <w:rFonts w:ascii="华文仿宋" w:eastAsia="华文仿宋" w:hAnsi="华文仿宋" w:hint="eastAsia"/>
                <w:b/>
                <w:bCs/>
                <w:szCs w:val="21"/>
              </w:rPr>
              <w:t>决算阶段</w:t>
            </w:r>
          </w:p>
        </w:tc>
        <w:tc>
          <w:tcPr>
            <w:tcW w:w="1106" w:type="dxa"/>
            <w:vAlign w:val="center"/>
          </w:tcPr>
          <w:p w:rsidR="00D32EC0" w:rsidRPr="00CD6B64" w:rsidRDefault="00D32EC0" w:rsidP="003C2F7B">
            <w:pPr>
              <w:jc w:val="center"/>
              <w:rPr>
                <w:rFonts w:ascii="华文仿宋" w:eastAsia="华文仿宋" w:hAnsi="华文仿宋"/>
                <w:szCs w:val="21"/>
              </w:rPr>
            </w:pPr>
            <w:r w:rsidRPr="00CD6B64">
              <w:rPr>
                <w:rFonts w:ascii="华文仿宋" w:eastAsia="华文仿宋" w:hAnsi="华文仿宋" w:hint="eastAsia"/>
                <w:szCs w:val="21"/>
              </w:rPr>
              <w:t>竣工决算报告</w:t>
            </w:r>
          </w:p>
        </w:tc>
        <w:tc>
          <w:tcPr>
            <w:tcW w:w="1365" w:type="dxa"/>
            <w:vAlign w:val="center"/>
          </w:tcPr>
          <w:p w:rsidR="00D32EC0" w:rsidRPr="00CD6B64" w:rsidRDefault="00D32EC0" w:rsidP="003C2F7B">
            <w:pPr>
              <w:jc w:val="center"/>
              <w:rPr>
                <w:rFonts w:ascii="华文仿宋" w:eastAsia="华文仿宋" w:hAnsi="华文仿宋"/>
                <w:szCs w:val="21"/>
              </w:rPr>
            </w:pPr>
            <w:r w:rsidRPr="00CD6B64">
              <w:rPr>
                <w:rFonts w:ascii="华文仿宋" w:eastAsia="华文仿宋" w:hAnsi="华文仿宋" w:hint="eastAsia"/>
                <w:szCs w:val="21"/>
              </w:rPr>
              <w:t>结算审核已经完成并经招标人人审核确认后</w:t>
            </w:r>
          </w:p>
        </w:tc>
        <w:tc>
          <w:tcPr>
            <w:tcW w:w="4200" w:type="dxa"/>
            <w:vAlign w:val="center"/>
          </w:tcPr>
          <w:p w:rsidR="00D32EC0" w:rsidRPr="00CD6B64" w:rsidRDefault="00D32EC0" w:rsidP="00D32EC0">
            <w:pPr>
              <w:rPr>
                <w:rFonts w:ascii="华文仿宋" w:eastAsia="华文仿宋" w:hAnsi="华文仿宋"/>
                <w:szCs w:val="21"/>
              </w:rPr>
            </w:pPr>
            <w:r w:rsidRPr="00CD6B64">
              <w:rPr>
                <w:rFonts w:ascii="华文仿宋" w:eastAsia="华文仿宋" w:hAnsi="华文仿宋" w:hint="eastAsia"/>
                <w:szCs w:val="21"/>
              </w:rPr>
              <w:t>根据招标人的要求，依据经审核确认的结算审核报告，配合招标人财务部门完成竣工决算工作。</w:t>
            </w:r>
          </w:p>
        </w:tc>
        <w:tc>
          <w:tcPr>
            <w:tcW w:w="1126" w:type="dxa"/>
            <w:vAlign w:val="center"/>
          </w:tcPr>
          <w:p w:rsidR="00D32EC0" w:rsidRPr="00CD6B64" w:rsidRDefault="00D32EC0" w:rsidP="003C2F7B">
            <w:pPr>
              <w:jc w:val="center"/>
              <w:rPr>
                <w:rFonts w:ascii="华文仿宋" w:eastAsia="华文仿宋" w:hAnsi="华文仿宋"/>
                <w:szCs w:val="21"/>
              </w:rPr>
            </w:pPr>
            <w:r w:rsidRPr="00CD6B64">
              <w:rPr>
                <w:rFonts w:ascii="华文仿宋" w:eastAsia="华文仿宋" w:hAnsi="华文仿宋" w:hint="eastAsia"/>
                <w:szCs w:val="21"/>
              </w:rPr>
              <w:t>在提供完整的决算资料后，7日内出具决算报告</w:t>
            </w:r>
          </w:p>
        </w:tc>
        <w:tc>
          <w:tcPr>
            <w:tcW w:w="1200" w:type="dxa"/>
            <w:vAlign w:val="center"/>
          </w:tcPr>
          <w:p w:rsidR="00D32EC0" w:rsidRPr="00CD6B64" w:rsidRDefault="00D32EC0" w:rsidP="003C2F7B">
            <w:pPr>
              <w:jc w:val="center"/>
              <w:rPr>
                <w:rFonts w:ascii="华文仿宋" w:eastAsia="华文仿宋" w:hAnsi="华文仿宋"/>
                <w:szCs w:val="21"/>
              </w:rPr>
            </w:pPr>
            <w:r w:rsidRPr="00CD6B64">
              <w:rPr>
                <w:rFonts w:ascii="华文仿宋" w:eastAsia="华文仿宋" w:hAnsi="华文仿宋" w:hint="eastAsia"/>
                <w:szCs w:val="21"/>
              </w:rPr>
              <w:t>竣工决算报告纸质版三份，电子版一份</w:t>
            </w:r>
          </w:p>
        </w:tc>
      </w:tr>
    </w:tbl>
    <w:p w:rsidR="003C57C7" w:rsidRPr="00706140" w:rsidRDefault="003C57C7" w:rsidP="00706140">
      <w:pPr>
        <w:pStyle w:val="a0"/>
        <w:rPr>
          <w:rFonts w:ascii="华文仿宋" w:eastAsia="华文仿宋" w:hAnsi="华文仿宋"/>
          <w:szCs w:val="21"/>
        </w:rPr>
      </w:pPr>
    </w:p>
    <w:p w:rsidR="00F0580F" w:rsidRPr="00706140" w:rsidRDefault="00F0580F" w:rsidP="00706140">
      <w:pPr>
        <w:pStyle w:val="a0"/>
        <w:rPr>
          <w:rFonts w:ascii="华文仿宋" w:eastAsia="华文仿宋" w:hAnsi="华文仿宋"/>
          <w:szCs w:val="21"/>
        </w:rPr>
      </w:pPr>
    </w:p>
    <w:p w:rsidR="00F0580F" w:rsidRPr="00706140" w:rsidRDefault="00F0580F" w:rsidP="00706140">
      <w:pPr>
        <w:pStyle w:val="a0"/>
        <w:ind w:firstLine="560"/>
        <w:rPr>
          <w:sz w:val="28"/>
          <w:szCs w:val="28"/>
        </w:rPr>
      </w:pPr>
    </w:p>
    <w:sectPr w:rsidR="00F0580F" w:rsidRPr="00706140" w:rsidSect="0011613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973F9" w:rsidRDefault="009973F9" w:rsidP="00DD690B">
      <w:r>
        <w:separator/>
      </w:r>
    </w:p>
  </w:endnote>
  <w:endnote w:type="continuationSeparator" w:id="0">
    <w:p w:rsidR="009973F9" w:rsidRDefault="009973F9" w:rsidP="00DD69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华文仿宋">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973F9" w:rsidRDefault="009973F9" w:rsidP="00DD690B">
      <w:r>
        <w:separator/>
      </w:r>
    </w:p>
  </w:footnote>
  <w:footnote w:type="continuationSeparator" w:id="0">
    <w:p w:rsidR="009973F9" w:rsidRDefault="009973F9" w:rsidP="00DD690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oNotDisplayPageBoundarie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DD690B"/>
    <w:rsid w:val="00096CDC"/>
    <w:rsid w:val="00116139"/>
    <w:rsid w:val="00285C2E"/>
    <w:rsid w:val="003C2F7B"/>
    <w:rsid w:val="003C57C7"/>
    <w:rsid w:val="00513CAA"/>
    <w:rsid w:val="005C33F3"/>
    <w:rsid w:val="005E09ED"/>
    <w:rsid w:val="00706140"/>
    <w:rsid w:val="007E5B68"/>
    <w:rsid w:val="007F7EB5"/>
    <w:rsid w:val="008450B2"/>
    <w:rsid w:val="00920917"/>
    <w:rsid w:val="00944337"/>
    <w:rsid w:val="009973F9"/>
    <w:rsid w:val="00A03CD8"/>
    <w:rsid w:val="00AA2812"/>
    <w:rsid w:val="00AB6F65"/>
    <w:rsid w:val="00AE0F82"/>
    <w:rsid w:val="00B152ED"/>
    <w:rsid w:val="00B35689"/>
    <w:rsid w:val="00B50DFB"/>
    <w:rsid w:val="00C10422"/>
    <w:rsid w:val="00C14AA5"/>
    <w:rsid w:val="00C268EE"/>
    <w:rsid w:val="00CD6B64"/>
    <w:rsid w:val="00D32EC0"/>
    <w:rsid w:val="00D33C11"/>
    <w:rsid w:val="00DD690B"/>
    <w:rsid w:val="00DE2B53"/>
    <w:rsid w:val="00EB6F49"/>
    <w:rsid w:val="00F0580F"/>
    <w:rsid w:val="00FC2CB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a0"/>
    <w:qFormat/>
    <w:rsid w:val="00DD690B"/>
    <w:pPr>
      <w:widowControl w:val="0"/>
      <w:jc w:val="both"/>
    </w:pPr>
    <w:rPr>
      <w:rFonts w:ascii="Times New Roman" w:eastAsia="宋体" w:hAnsi="Times New Roman" w:cs="Times New Roman"/>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
    <w:link w:val="Char"/>
    <w:uiPriority w:val="99"/>
    <w:semiHidden/>
    <w:unhideWhenUsed/>
    <w:rsid w:val="00DD690B"/>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1"/>
    <w:link w:val="a4"/>
    <w:uiPriority w:val="99"/>
    <w:semiHidden/>
    <w:rsid w:val="00DD690B"/>
    <w:rPr>
      <w:sz w:val="18"/>
      <w:szCs w:val="18"/>
    </w:rPr>
  </w:style>
  <w:style w:type="paragraph" w:styleId="a5">
    <w:name w:val="footer"/>
    <w:basedOn w:val="a"/>
    <w:link w:val="Char0"/>
    <w:uiPriority w:val="99"/>
    <w:semiHidden/>
    <w:unhideWhenUsed/>
    <w:rsid w:val="00DD690B"/>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1"/>
    <w:link w:val="a5"/>
    <w:uiPriority w:val="99"/>
    <w:semiHidden/>
    <w:rsid w:val="00DD690B"/>
    <w:rPr>
      <w:sz w:val="18"/>
      <w:szCs w:val="18"/>
    </w:rPr>
  </w:style>
  <w:style w:type="paragraph" w:styleId="a0">
    <w:name w:val="Normal Indent"/>
    <w:basedOn w:val="a"/>
    <w:unhideWhenUsed/>
    <w:rsid w:val="00DD690B"/>
    <w:pPr>
      <w:ind w:firstLineChars="200" w:firstLine="4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1063</TotalTime>
  <Pages>7</Pages>
  <Words>545</Words>
  <Characters>3112</Characters>
  <Application>Microsoft Office Word</Application>
  <DocSecurity>0</DocSecurity>
  <Lines>25</Lines>
  <Paragraphs>7</Paragraphs>
  <ScaleCrop>false</ScaleCrop>
  <Company/>
  <LinksUpToDate>false</LinksUpToDate>
  <CharactersWithSpaces>3650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yaogang</cp:lastModifiedBy>
  <cp:revision>18</cp:revision>
  <dcterms:created xsi:type="dcterms:W3CDTF">2019-11-03T10:38:00Z</dcterms:created>
  <dcterms:modified xsi:type="dcterms:W3CDTF">2019-11-07T07:04:00Z</dcterms:modified>
</cp:coreProperties>
</file>